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5041" w:rsidRDefault="00175041">
      <w:pPr>
        <w:rPr>
          <w:ins w:id="0" w:author="Author"/>
          <w:rFonts w:ascii="Times New Roman" w:hAnsi="Times New Roman" w:cs="Times New Roman"/>
          <w:b/>
          <w:bCs/>
          <w:sz w:val="20"/>
          <w:szCs w:val="20"/>
        </w:rPr>
      </w:pPr>
      <w:ins w:id="1" w:author="Author">
        <w:r>
          <w:rPr>
            <w:rFonts w:ascii="Times New Roman" w:hAnsi="Times New Roman" w:cs="Times New Roman"/>
            <w:b/>
            <w:bCs/>
            <w:sz w:val="20"/>
            <w:szCs w:val="20"/>
          </w:rPr>
          <w:t>Annex II</w:t>
        </w:r>
      </w:ins>
    </w:p>
    <w:p w:rsidR="00B00C66" w:rsidRPr="00FF0155" w:rsidRDefault="00B00C66">
      <w:pPr>
        <w:rPr>
          <w:rFonts w:ascii="Times New Roman" w:hAnsi="Times New Roman" w:cs="Times New Roman"/>
          <w:sz w:val="20"/>
          <w:szCs w:val="20"/>
        </w:rPr>
      </w:pPr>
      <w:r w:rsidRPr="00FF0155">
        <w:rPr>
          <w:rFonts w:ascii="Times New Roman" w:hAnsi="Times New Roman" w:cs="Times New Roman"/>
          <w:b/>
          <w:bCs/>
          <w:sz w:val="20"/>
          <w:szCs w:val="20"/>
        </w:rPr>
        <w:t>S.</w:t>
      </w:r>
      <w:r w:rsidR="00880AD8" w:rsidRPr="00FF0155">
        <w:rPr>
          <w:rFonts w:ascii="Times New Roman" w:hAnsi="Times New Roman" w:cs="Times New Roman"/>
          <w:b/>
          <w:bCs/>
          <w:sz w:val="20"/>
          <w:szCs w:val="20"/>
        </w:rPr>
        <w:t>2</w:t>
      </w:r>
      <w:r w:rsidR="00F77271" w:rsidRPr="00FF0155">
        <w:rPr>
          <w:rFonts w:ascii="Times New Roman" w:hAnsi="Times New Roman" w:cs="Times New Roman"/>
          <w:b/>
          <w:bCs/>
          <w:sz w:val="20"/>
          <w:szCs w:val="20"/>
        </w:rPr>
        <w:t>1</w:t>
      </w:r>
      <w:r w:rsidRPr="00FF0155">
        <w:rPr>
          <w:rFonts w:ascii="Times New Roman" w:hAnsi="Times New Roman" w:cs="Times New Roman"/>
          <w:b/>
          <w:bCs/>
          <w:sz w:val="20"/>
          <w:szCs w:val="20"/>
        </w:rPr>
        <w:t>.0</w:t>
      </w:r>
      <w:r w:rsidR="00F77271" w:rsidRPr="00FF0155">
        <w:rPr>
          <w:rFonts w:ascii="Times New Roman" w:hAnsi="Times New Roman" w:cs="Times New Roman"/>
          <w:b/>
          <w:bCs/>
          <w:sz w:val="20"/>
          <w:szCs w:val="20"/>
        </w:rPr>
        <w:t>3</w:t>
      </w:r>
      <w:r w:rsidR="00FF0155">
        <w:rPr>
          <w:rFonts w:ascii="Times New Roman" w:hAnsi="Times New Roman" w:cs="Times New Roman"/>
          <w:b/>
          <w:bCs/>
          <w:sz w:val="20"/>
          <w:szCs w:val="20"/>
        </w:rPr>
        <w:t>.</w:t>
      </w:r>
      <w:r w:rsidR="00933761">
        <w:rPr>
          <w:rFonts w:ascii="Times New Roman" w:hAnsi="Times New Roman" w:cs="Times New Roman"/>
          <w:b/>
          <w:bCs/>
          <w:sz w:val="20"/>
          <w:szCs w:val="20"/>
        </w:rPr>
        <w:t xml:space="preserve"> </w:t>
      </w:r>
      <w:r w:rsidRPr="00FF0155">
        <w:rPr>
          <w:rFonts w:ascii="Times New Roman" w:hAnsi="Times New Roman" w:cs="Times New Roman"/>
          <w:b/>
          <w:bCs/>
          <w:sz w:val="20"/>
          <w:szCs w:val="20"/>
        </w:rPr>
        <w:t xml:space="preserve">– </w:t>
      </w:r>
      <w:r w:rsidR="002772BE" w:rsidRPr="00FF0155">
        <w:rPr>
          <w:rFonts w:ascii="Times New Roman" w:hAnsi="Times New Roman" w:cs="Times New Roman"/>
          <w:b/>
          <w:bCs/>
          <w:sz w:val="20"/>
          <w:szCs w:val="20"/>
        </w:rPr>
        <w:t xml:space="preserve">Non-life </w:t>
      </w:r>
      <w:ins w:id="2" w:author="Author">
        <w:r w:rsidR="00CF2FE9">
          <w:rPr>
            <w:rFonts w:ascii="Times New Roman" w:hAnsi="Times New Roman" w:cs="Times New Roman"/>
            <w:b/>
            <w:bCs/>
            <w:sz w:val="20"/>
            <w:szCs w:val="20"/>
          </w:rPr>
          <w:t xml:space="preserve">distribution of </w:t>
        </w:r>
      </w:ins>
      <w:r w:rsidR="002772BE" w:rsidRPr="00FF0155">
        <w:rPr>
          <w:rFonts w:ascii="Times New Roman" w:hAnsi="Times New Roman" w:cs="Times New Roman"/>
          <w:b/>
          <w:bCs/>
          <w:sz w:val="20"/>
          <w:szCs w:val="20"/>
        </w:rPr>
        <w:t>underwriting</w:t>
      </w:r>
      <w:ins w:id="3" w:author="Author">
        <w:r w:rsidR="00CF2FE9">
          <w:rPr>
            <w:rFonts w:ascii="Times New Roman" w:hAnsi="Times New Roman" w:cs="Times New Roman"/>
            <w:b/>
            <w:bCs/>
            <w:sz w:val="20"/>
            <w:szCs w:val="20"/>
          </w:rPr>
          <w:t xml:space="preserve"> </w:t>
        </w:r>
        <w:del w:id="4" w:author="Author">
          <w:r w:rsidR="008515F6" w:rsidDel="00CF2FE9">
            <w:rPr>
              <w:rFonts w:ascii="Times New Roman" w:hAnsi="Times New Roman" w:cs="Times New Roman"/>
              <w:b/>
              <w:bCs/>
              <w:sz w:val="20"/>
              <w:szCs w:val="20"/>
            </w:rPr>
            <w:delText xml:space="preserve"> </w:delText>
          </w:r>
          <w:r w:rsidR="008515F6" w:rsidDel="00716B20">
            <w:rPr>
              <w:rFonts w:ascii="Times New Roman" w:hAnsi="Times New Roman" w:cs="Times New Roman"/>
              <w:b/>
              <w:bCs/>
              <w:sz w:val="20"/>
              <w:szCs w:val="20"/>
            </w:rPr>
            <w:delText>large</w:delText>
          </w:r>
        </w:del>
        <w:proofErr w:type="spellStart"/>
        <w:r w:rsidR="00716B20">
          <w:rPr>
            <w:rFonts w:ascii="Times New Roman" w:hAnsi="Times New Roman" w:cs="Times New Roman"/>
            <w:b/>
            <w:bCs/>
            <w:sz w:val="20"/>
            <w:szCs w:val="20"/>
          </w:rPr>
          <w:t>underwriting</w:t>
        </w:r>
        <w:proofErr w:type="spellEnd"/>
        <w:r w:rsidR="008515F6">
          <w:rPr>
            <w:rFonts w:ascii="Times New Roman" w:hAnsi="Times New Roman" w:cs="Times New Roman"/>
            <w:b/>
            <w:bCs/>
            <w:sz w:val="20"/>
            <w:szCs w:val="20"/>
          </w:rPr>
          <w:t xml:space="preserve"> risks</w:t>
        </w:r>
      </w:ins>
      <w:r w:rsidR="002772BE" w:rsidRPr="00FF0155">
        <w:rPr>
          <w:rFonts w:ascii="Times New Roman" w:hAnsi="Times New Roman" w:cs="Times New Roman"/>
          <w:b/>
          <w:bCs/>
          <w:sz w:val="20"/>
          <w:szCs w:val="20"/>
        </w:rPr>
        <w:t xml:space="preserve"> </w:t>
      </w:r>
      <w:ins w:id="5" w:author="Author">
        <w:r w:rsidR="00D12C21">
          <w:rPr>
            <w:rFonts w:ascii="Times New Roman" w:hAnsi="Times New Roman" w:cs="Times New Roman"/>
            <w:b/>
            <w:bCs/>
            <w:sz w:val="20"/>
            <w:szCs w:val="20"/>
          </w:rPr>
          <w:t xml:space="preserve">- by sum insured </w:t>
        </w:r>
      </w:ins>
      <w:r w:rsidR="00880AD8" w:rsidRPr="00FF0155">
        <w:rPr>
          <w:rFonts w:ascii="Times New Roman" w:hAnsi="Times New Roman" w:cs="Times New Roman"/>
          <w:b/>
          <w:bCs/>
          <w:sz w:val="20"/>
          <w:szCs w:val="20"/>
        </w:rPr>
        <w:t>(old TP-E7</w:t>
      </w:r>
      <w:r w:rsidR="00096560" w:rsidRPr="00FF0155">
        <w:rPr>
          <w:rFonts w:ascii="Times New Roman" w:hAnsi="Times New Roman" w:cs="Times New Roman"/>
          <w:b/>
          <w:bCs/>
          <w:sz w:val="20"/>
          <w:szCs w:val="20"/>
        </w:rPr>
        <w:t>B</w:t>
      </w:r>
      <w:r w:rsidR="00880AD8" w:rsidRPr="00FF0155">
        <w:rPr>
          <w:rFonts w:ascii="Times New Roman" w:hAnsi="Times New Roman" w:cs="Times New Roman"/>
          <w:b/>
          <w:bCs/>
          <w:sz w:val="20"/>
          <w:szCs w:val="20"/>
        </w:rPr>
        <w:t>)</w:t>
      </w:r>
    </w:p>
    <w:p w:rsidR="0054255B" w:rsidRPr="0054255B" w:rsidRDefault="0054255B" w:rsidP="00E17F40">
      <w:pPr>
        <w:jc w:val="both"/>
        <w:rPr>
          <w:rFonts w:ascii="Times New Roman" w:hAnsi="Times New Roman" w:cs="Times New Roman"/>
          <w:b/>
          <w:sz w:val="20"/>
          <w:szCs w:val="20"/>
        </w:rPr>
      </w:pPr>
      <w:r w:rsidRPr="0054255B">
        <w:rPr>
          <w:rFonts w:ascii="Times New Roman" w:hAnsi="Times New Roman" w:cs="Times New Roman"/>
          <w:b/>
          <w:sz w:val="20"/>
          <w:szCs w:val="20"/>
        </w:rPr>
        <w:t>General comments:</w:t>
      </w:r>
    </w:p>
    <w:p w:rsidR="00E17F40" w:rsidRPr="00FF0155" w:rsidRDefault="00E17F40" w:rsidP="00E17F40">
      <w:pPr>
        <w:jc w:val="both"/>
        <w:rPr>
          <w:rFonts w:ascii="Times New Roman" w:hAnsi="Times New Roman" w:cs="Times New Roman"/>
          <w:sz w:val="20"/>
          <w:szCs w:val="20"/>
        </w:rPr>
      </w:pPr>
      <w:r w:rsidRPr="00FF0155">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E17F40" w:rsidRPr="00FF0155" w:rsidRDefault="00E17F40" w:rsidP="00E17F40">
      <w:pPr>
        <w:jc w:val="both"/>
        <w:rPr>
          <w:rFonts w:ascii="Times New Roman" w:hAnsi="Times New Roman" w:cs="Times New Roman"/>
          <w:sz w:val="20"/>
          <w:szCs w:val="20"/>
        </w:rPr>
      </w:pPr>
      <w:r w:rsidRPr="00FF0155">
        <w:rPr>
          <w:rFonts w:ascii="Times New Roman" w:hAnsi="Times New Roman" w:cs="Times New Roman"/>
          <w:sz w:val="20"/>
          <w:szCs w:val="20"/>
        </w:rPr>
        <w:t>This annex relates to annual submission of information for individual undertakings.</w:t>
      </w:r>
    </w:p>
    <w:p w:rsidR="00096560" w:rsidRPr="00FF0155" w:rsidRDefault="00096560" w:rsidP="00A5714A">
      <w:pPr>
        <w:jc w:val="both"/>
        <w:rPr>
          <w:rFonts w:ascii="Times New Roman" w:hAnsi="Times New Roman" w:cs="Times New Roman"/>
          <w:sz w:val="20"/>
          <w:szCs w:val="20"/>
        </w:rPr>
      </w:pPr>
      <w:r w:rsidRPr="00FF0155">
        <w:rPr>
          <w:rFonts w:ascii="Times New Roman" w:hAnsi="Times New Roman" w:cs="Times New Roman"/>
          <w:sz w:val="20"/>
          <w:szCs w:val="20"/>
        </w:rPr>
        <w:t xml:space="preserve">The template is retrospective and should be filled </w:t>
      </w:r>
      <w:ins w:id="6" w:author="Author">
        <w:r w:rsidR="004E5E9C">
          <w:rPr>
            <w:rFonts w:ascii="Times New Roman" w:hAnsi="Times New Roman" w:cs="Times New Roman"/>
            <w:sz w:val="20"/>
            <w:szCs w:val="20"/>
          </w:rPr>
          <w:t>in relation to</w:t>
        </w:r>
      </w:ins>
      <w:del w:id="7" w:author="Author">
        <w:r w:rsidRPr="00FF0155" w:rsidDel="004E5E9C">
          <w:rPr>
            <w:rFonts w:ascii="Times New Roman" w:hAnsi="Times New Roman" w:cs="Times New Roman"/>
            <w:sz w:val="20"/>
            <w:szCs w:val="20"/>
          </w:rPr>
          <w:delText>by every</w:delText>
        </w:r>
      </w:del>
      <w:r w:rsidRPr="00FF0155">
        <w:rPr>
          <w:rFonts w:ascii="Times New Roman" w:hAnsi="Times New Roman" w:cs="Times New Roman"/>
          <w:sz w:val="20"/>
          <w:szCs w:val="20"/>
        </w:rPr>
        <w:t xml:space="preserve"> non-life </w:t>
      </w:r>
      <w:ins w:id="8" w:author="Author">
        <w:r w:rsidR="004E5E9C">
          <w:rPr>
            <w:rFonts w:ascii="Times New Roman" w:hAnsi="Times New Roman" w:cs="Times New Roman"/>
            <w:sz w:val="20"/>
            <w:szCs w:val="20"/>
          </w:rPr>
          <w:t>business</w:t>
        </w:r>
      </w:ins>
      <w:del w:id="9" w:author="Author">
        <w:r w:rsidRPr="00FF0155" w:rsidDel="004E5E9C">
          <w:rPr>
            <w:rFonts w:ascii="Times New Roman" w:hAnsi="Times New Roman" w:cs="Times New Roman"/>
            <w:sz w:val="20"/>
            <w:szCs w:val="20"/>
          </w:rPr>
          <w:delText>insurer</w:delText>
        </w:r>
      </w:del>
      <w:r w:rsidRPr="00FF0155">
        <w:rPr>
          <w:rFonts w:ascii="Times New Roman" w:hAnsi="Times New Roman" w:cs="Times New Roman"/>
          <w:sz w:val="20"/>
          <w:szCs w:val="20"/>
        </w:rPr>
        <w:t xml:space="preserve"> (including Non-SLT Health) only for the direct business and only for the Non-life Lines of Business (LOBs).</w:t>
      </w:r>
    </w:p>
    <w:p w:rsidR="00096560" w:rsidRDefault="00096560" w:rsidP="00A5714A">
      <w:pPr>
        <w:jc w:val="both"/>
        <w:rPr>
          <w:ins w:id="10" w:author="Author"/>
          <w:rFonts w:ascii="Times New Roman" w:hAnsi="Times New Roman" w:cs="Times New Roman"/>
          <w:sz w:val="20"/>
          <w:szCs w:val="20"/>
        </w:rPr>
      </w:pPr>
      <w:r w:rsidRPr="00FF0155">
        <w:rPr>
          <w:rFonts w:ascii="Times New Roman" w:hAnsi="Times New Roman" w:cs="Times New Roman"/>
          <w:sz w:val="20"/>
          <w:szCs w:val="20"/>
        </w:rPr>
        <w:t xml:space="preserve">The underwriting risk portfolio is the distribution, in (predefined) brackets, of the sum insured of </w:t>
      </w:r>
      <w:r w:rsidR="00B53900" w:rsidRPr="00FF0155">
        <w:rPr>
          <w:rFonts w:ascii="Times New Roman" w:hAnsi="Times New Roman" w:cs="Times New Roman"/>
          <w:sz w:val="20"/>
          <w:szCs w:val="20"/>
        </w:rPr>
        <w:t xml:space="preserve">each and every </w:t>
      </w:r>
      <w:r w:rsidR="00B666F1" w:rsidRPr="00FF0155">
        <w:rPr>
          <w:rFonts w:ascii="Times New Roman" w:hAnsi="Times New Roman" w:cs="Times New Roman"/>
          <w:sz w:val="20"/>
          <w:szCs w:val="20"/>
        </w:rPr>
        <w:t xml:space="preserve">single </w:t>
      </w:r>
      <w:r w:rsidRPr="00FF0155">
        <w:rPr>
          <w:rFonts w:ascii="Times New Roman" w:hAnsi="Times New Roman" w:cs="Times New Roman"/>
          <w:sz w:val="20"/>
          <w:szCs w:val="20"/>
        </w:rPr>
        <w:t>underwriting risk which have been accepted by the undertakin</w:t>
      </w:r>
      <w:bookmarkStart w:id="11" w:name="_GoBack"/>
      <w:bookmarkEnd w:id="11"/>
      <w:r w:rsidRPr="00FF0155">
        <w:rPr>
          <w:rFonts w:ascii="Times New Roman" w:hAnsi="Times New Roman" w:cs="Times New Roman"/>
          <w:sz w:val="20"/>
          <w:szCs w:val="20"/>
        </w:rPr>
        <w:t xml:space="preserve">g. The underwriting risk portfolio is per LOB. However, whereas some LOBs are reportable on a compulsory basis for all member states, the individual member states may also require compulsory basis reporting for further LOBs where deemed to be relevant. For certain LOBs, the template would not be applicable. (See also item Line of business). </w:t>
      </w:r>
    </w:p>
    <w:p w:rsidR="003D2F18" w:rsidRDefault="003D2F18" w:rsidP="003D2F18">
      <w:pPr>
        <w:jc w:val="both"/>
        <w:rPr>
          <w:ins w:id="12" w:author="Author"/>
          <w:rFonts w:ascii="Times New Roman" w:hAnsi="Times New Roman" w:cs="Times New Roman"/>
          <w:sz w:val="20"/>
          <w:szCs w:val="20"/>
        </w:rPr>
      </w:pPr>
      <w:ins w:id="13" w:author="Author">
        <w:r w:rsidRPr="00AA0D4F">
          <w:rPr>
            <w:rFonts w:ascii="Times New Roman" w:hAnsi="Times New Roman" w:cs="Times New Roman"/>
            <w:sz w:val="20"/>
            <w:szCs w:val="20"/>
          </w:rPr>
          <w:t>The default brackets to be used are defined in euros. For different reporting currencies each relevant supervisory authority shall define the equivalent options for the amounts to be used in the 20 brackets</w:t>
        </w:r>
        <w:r>
          <w:rPr>
            <w:rFonts w:ascii="Times New Roman" w:hAnsi="Times New Roman" w:cs="Times New Roman"/>
            <w:sz w:val="20"/>
            <w:szCs w:val="20"/>
          </w:rPr>
          <w:t>.</w:t>
        </w:r>
      </w:ins>
    </w:p>
    <w:p w:rsidR="003D2F18" w:rsidRPr="00175041" w:rsidRDefault="003D2F18" w:rsidP="003D2F18">
      <w:pPr>
        <w:jc w:val="both"/>
        <w:rPr>
          <w:ins w:id="14" w:author="Author"/>
          <w:rFonts w:ascii="Times New Roman" w:hAnsi="Times New Roman" w:cs="Times New Roman"/>
          <w:sz w:val="20"/>
          <w:szCs w:val="20"/>
        </w:rPr>
      </w:pPr>
      <w:ins w:id="15" w:author="Author">
        <w:r w:rsidRPr="0069589A">
          <w:rPr>
            <w:rFonts w:ascii="Times New Roman" w:hAnsi="Times New Roman" w:cs="Times New Roman"/>
            <w:sz w:val="20"/>
            <w:szCs w:val="20"/>
            <w:rPrChange w:id="16" w:author="Author">
              <w:rPr/>
            </w:rPrChange>
          </w:rPr>
          <w:t xml:space="preserve">An undertaking may use undertaking specific brackets, in particular when </w:t>
        </w:r>
        <w:r w:rsidR="001F7D5B">
          <w:rPr>
            <w:rFonts w:ascii="Times New Roman" w:hAnsi="Times New Roman" w:cs="Times New Roman"/>
            <w:sz w:val="20"/>
            <w:szCs w:val="20"/>
          </w:rPr>
          <w:t>sum insured</w:t>
        </w:r>
        <w:r w:rsidRPr="0069589A">
          <w:rPr>
            <w:rFonts w:ascii="Times New Roman" w:hAnsi="Times New Roman" w:cs="Times New Roman"/>
            <w:sz w:val="20"/>
            <w:szCs w:val="20"/>
            <w:rPrChange w:id="17" w:author="Author">
              <w:rPr/>
            </w:rPrChange>
          </w:rPr>
          <w:t xml:space="preserve"> </w:t>
        </w:r>
        <w:r w:rsidR="006E3E84">
          <w:rPr>
            <w:rFonts w:ascii="Times New Roman" w:hAnsi="Times New Roman" w:cs="Times New Roman"/>
            <w:sz w:val="20"/>
            <w:szCs w:val="20"/>
          </w:rPr>
          <w:t>is</w:t>
        </w:r>
        <w:r w:rsidRPr="0069589A">
          <w:rPr>
            <w:rFonts w:ascii="Times New Roman" w:hAnsi="Times New Roman" w:cs="Times New Roman"/>
            <w:sz w:val="20"/>
            <w:szCs w:val="20"/>
            <w:rPrChange w:id="18" w:author="Author">
              <w:rPr/>
            </w:rPrChange>
          </w:rPr>
          <w:t xml:space="preserve"> lower than EUR 100 000. The brackets chosen shall be used consistently over the reporting periods, unless the distribution of claims changes significantly. In this case the undertaking shall notify the supervisory authority in advance, unless already specified by the supervisory authority</w:t>
        </w:r>
        <w:r w:rsidRPr="00175041">
          <w:rPr>
            <w:rFonts w:ascii="Times New Roman" w:hAnsi="Times New Roman" w:cs="Times New Roman"/>
            <w:sz w:val="20"/>
            <w:szCs w:val="20"/>
          </w:rPr>
          <w:t>.</w:t>
        </w:r>
      </w:ins>
    </w:p>
    <w:p w:rsidR="004E5E9C" w:rsidRPr="00FF0155" w:rsidRDefault="00A823E5" w:rsidP="00A5714A">
      <w:pPr>
        <w:jc w:val="both"/>
        <w:rPr>
          <w:rFonts w:ascii="Times New Roman" w:hAnsi="Times New Roman" w:cs="Times New Roman"/>
          <w:sz w:val="20"/>
          <w:szCs w:val="20"/>
        </w:rPr>
      </w:pPr>
      <w:ins w:id="19" w:author="Author">
        <w:r w:rsidRPr="00175041">
          <w:rPr>
            <w:rFonts w:ascii="Times New Roman" w:hAnsi="Times New Roman" w:cs="Times New Roman"/>
            <w:sz w:val="20"/>
            <w:szCs w:val="20"/>
          </w:rPr>
          <w:t>By default the reference date should be the end of the reporting year, however if duly justified, t</w:t>
        </w:r>
        <w:r w:rsidR="004E5E9C" w:rsidRPr="00175041">
          <w:rPr>
            <w:rFonts w:ascii="Times New Roman" w:hAnsi="Times New Roman" w:cs="Times New Roman"/>
            <w:sz w:val="20"/>
            <w:szCs w:val="20"/>
          </w:rPr>
          <w:t>he undertaking may choose the reference date of</w:t>
        </w:r>
        <w:r w:rsidR="004E5E9C" w:rsidRPr="00392BFC">
          <w:rPr>
            <w:rFonts w:ascii="Times New Roman" w:hAnsi="Times New Roman" w:cs="Times New Roman"/>
            <w:sz w:val="20"/>
            <w:szCs w:val="20"/>
          </w:rPr>
          <w:t xml:space="preserve"> collecting the information from the policy administration. This means that the underwriting risk portfolio can be based </w:t>
        </w:r>
        <w:r w:rsidR="004E5E9C">
          <w:rPr>
            <w:rFonts w:ascii="Times New Roman" w:hAnsi="Times New Roman" w:cs="Times New Roman"/>
            <w:sz w:val="20"/>
            <w:szCs w:val="20"/>
          </w:rPr>
          <w:t xml:space="preserve">for example </w:t>
        </w:r>
        <w:r w:rsidR="004E5E9C" w:rsidRPr="00392BFC">
          <w:rPr>
            <w:rFonts w:ascii="Times New Roman" w:hAnsi="Times New Roman" w:cs="Times New Roman"/>
            <w:sz w:val="20"/>
            <w:szCs w:val="20"/>
          </w:rPr>
          <w:t>on the same reference date that is used to collect similar information for the renewal of reinsurance treaties and facultative cover</w:t>
        </w:r>
        <w:r w:rsidR="004E5E9C">
          <w:rPr>
            <w:rFonts w:ascii="Times New Roman" w:hAnsi="Times New Roman" w:cs="Times New Roman"/>
            <w:sz w:val="20"/>
            <w:szCs w:val="20"/>
          </w:rPr>
          <w:t>.</w:t>
        </w:r>
      </w:ins>
    </w:p>
    <w:p w:rsidR="00096560" w:rsidRPr="00FF0155" w:rsidRDefault="00096560" w:rsidP="0069589A">
      <w:pPr>
        <w:spacing w:after="0"/>
        <w:jc w:val="both"/>
        <w:rPr>
          <w:rFonts w:ascii="Times New Roman" w:hAnsi="Times New Roman" w:cs="Times New Roman"/>
          <w:sz w:val="20"/>
          <w:szCs w:val="20"/>
        </w:rPr>
        <w:pPrChange w:id="20" w:author="Author">
          <w:pPr>
            <w:jc w:val="both"/>
          </w:pPr>
        </w:pPrChange>
      </w:pPr>
      <w:r w:rsidRPr="00FF0155">
        <w:rPr>
          <w:rFonts w:ascii="Times New Roman" w:hAnsi="Times New Roman" w:cs="Times New Roman"/>
          <w:sz w:val="20"/>
          <w:szCs w:val="20"/>
        </w:rPr>
        <w:t xml:space="preserve">The sum insured relates to each </w:t>
      </w:r>
      <w:r w:rsidR="00B53900" w:rsidRPr="00FF0155">
        <w:rPr>
          <w:rFonts w:ascii="Times New Roman" w:hAnsi="Times New Roman" w:cs="Times New Roman"/>
          <w:sz w:val="20"/>
          <w:szCs w:val="20"/>
        </w:rPr>
        <w:t xml:space="preserve">and every </w:t>
      </w:r>
      <w:r w:rsidRPr="00FF0155">
        <w:rPr>
          <w:rFonts w:ascii="Times New Roman" w:hAnsi="Times New Roman" w:cs="Times New Roman"/>
          <w:sz w:val="20"/>
          <w:szCs w:val="20"/>
        </w:rPr>
        <w:t>individual underwriting risk, only looking at the main coverage of the policy per LOB, and means the highest amount that the insurer can be obliged to pay out. This means:</w:t>
      </w:r>
    </w:p>
    <w:p w:rsidR="00096560" w:rsidRPr="00FF0155" w:rsidRDefault="00096560" w:rsidP="0069589A">
      <w:pPr>
        <w:tabs>
          <w:tab w:val="left" w:pos="567"/>
        </w:tabs>
        <w:ind w:left="567" w:hanging="283"/>
        <w:contextualSpacing/>
        <w:rPr>
          <w:rFonts w:ascii="Times New Roman" w:hAnsi="Times New Roman" w:cs="Times New Roman"/>
          <w:sz w:val="20"/>
          <w:szCs w:val="20"/>
        </w:rPr>
        <w:pPrChange w:id="21" w:author="Author">
          <w:pPr>
            <w:tabs>
              <w:tab w:val="left" w:pos="567"/>
            </w:tabs>
            <w:ind w:left="567" w:hanging="567"/>
            <w:contextualSpacing/>
          </w:pPr>
        </w:pPrChange>
      </w:pPr>
      <w:r w:rsidRPr="00FF0155">
        <w:rPr>
          <w:rFonts w:ascii="Times New Roman" w:hAnsi="Times New Roman" w:cs="Times New Roman"/>
          <w:sz w:val="20"/>
          <w:szCs w:val="20"/>
        </w:rPr>
        <w:t>•</w:t>
      </w:r>
      <w:r w:rsidRPr="00FF0155">
        <w:rPr>
          <w:rFonts w:ascii="Times New Roman" w:hAnsi="Times New Roman" w:cs="Times New Roman"/>
          <w:sz w:val="20"/>
          <w:szCs w:val="20"/>
        </w:rPr>
        <w:tab/>
        <w:t>If the sum insured of the additio</w:t>
      </w:r>
      <w:r w:rsidR="00286F3C" w:rsidRPr="00FF0155">
        <w:rPr>
          <w:rFonts w:ascii="Times New Roman" w:hAnsi="Times New Roman" w:cs="Times New Roman"/>
          <w:sz w:val="20"/>
          <w:szCs w:val="20"/>
        </w:rPr>
        <w:t xml:space="preserve">nal cover for </w:t>
      </w:r>
      <w:r w:rsidR="00E70116" w:rsidRPr="00FF0155">
        <w:rPr>
          <w:rFonts w:ascii="Times New Roman" w:hAnsi="Times New Roman" w:cs="Times New Roman"/>
          <w:sz w:val="20"/>
          <w:szCs w:val="20"/>
        </w:rPr>
        <w:t>“</w:t>
      </w:r>
      <w:r w:rsidR="00286F3C" w:rsidRPr="00FF0155">
        <w:rPr>
          <w:rFonts w:ascii="Times New Roman" w:hAnsi="Times New Roman" w:cs="Times New Roman"/>
          <w:sz w:val="20"/>
          <w:szCs w:val="20"/>
        </w:rPr>
        <w:t>Theft</w:t>
      </w:r>
      <w:r w:rsidR="00E70116" w:rsidRPr="00FF0155">
        <w:rPr>
          <w:rFonts w:ascii="Times New Roman" w:hAnsi="Times New Roman" w:cs="Times New Roman"/>
          <w:sz w:val="20"/>
          <w:szCs w:val="20"/>
        </w:rPr>
        <w:t>”</w:t>
      </w:r>
      <w:r w:rsidR="00286F3C" w:rsidRPr="00FF0155">
        <w:rPr>
          <w:rFonts w:ascii="Times New Roman" w:hAnsi="Times New Roman" w:cs="Times New Roman"/>
          <w:sz w:val="20"/>
          <w:szCs w:val="20"/>
        </w:rPr>
        <w:t xml:space="preserve"> is lower tha</w:t>
      </w:r>
      <w:r w:rsidRPr="00FF0155">
        <w:rPr>
          <w:rFonts w:ascii="Times New Roman" w:hAnsi="Times New Roman" w:cs="Times New Roman"/>
          <w:sz w:val="20"/>
          <w:szCs w:val="20"/>
        </w:rPr>
        <w:t xml:space="preserve">n the sum insured of the main cover for </w:t>
      </w:r>
      <w:r w:rsidR="00E70116" w:rsidRPr="00FF0155">
        <w:rPr>
          <w:rFonts w:ascii="Times New Roman" w:hAnsi="Times New Roman" w:cs="Times New Roman"/>
          <w:sz w:val="20"/>
          <w:szCs w:val="20"/>
        </w:rPr>
        <w:t>“</w:t>
      </w:r>
      <w:r w:rsidRPr="00FF0155">
        <w:rPr>
          <w:rFonts w:ascii="Times New Roman" w:hAnsi="Times New Roman" w:cs="Times New Roman"/>
          <w:sz w:val="20"/>
          <w:szCs w:val="20"/>
        </w:rPr>
        <w:t>Fire and other damage</w:t>
      </w:r>
      <w:r w:rsidR="00E70116" w:rsidRPr="00FF0155">
        <w:rPr>
          <w:rFonts w:ascii="Times New Roman" w:hAnsi="Times New Roman" w:cs="Times New Roman"/>
          <w:sz w:val="20"/>
          <w:szCs w:val="20"/>
        </w:rPr>
        <w:t>”</w:t>
      </w:r>
      <w:r w:rsidRPr="00FF0155">
        <w:rPr>
          <w:rFonts w:ascii="Times New Roman" w:hAnsi="Times New Roman" w:cs="Times New Roman"/>
          <w:sz w:val="20"/>
          <w:szCs w:val="20"/>
        </w:rPr>
        <w:t xml:space="preserve"> (both belonging to the same LOB), the highest sum insured must be taken.</w:t>
      </w:r>
    </w:p>
    <w:p w:rsidR="00096560" w:rsidRPr="00FF0155" w:rsidRDefault="00096560" w:rsidP="0069589A">
      <w:pPr>
        <w:tabs>
          <w:tab w:val="left" w:pos="567"/>
        </w:tabs>
        <w:ind w:left="567" w:hanging="283"/>
        <w:contextualSpacing/>
        <w:rPr>
          <w:rFonts w:ascii="Times New Roman" w:hAnsi="Times New Roman" w:cs="Times New Roman"/>
          <w:sz w:val="20"/>
          <w:szCs w:val="20"/>
        </w:rPr>
        <w:pPrChange w:id="22" w:author="Author">
          <w:pPr>
            <w:tabs>
              <w:tab w:val="left" w:pos="567"/>
            </w:tabs>
            <w:ind w:left="567" w:hanging="567"/>
            <w:contextualSpacing/>
          </w:pPr>
        </w:pPrChange>
      </w:pPr>
      <w:r w:rsidRPr="00FF0155">
        <w:rPr>
          <w:rFonts w:ascii="Times New Roman" w:hAnsi="Times New Roman" w:cs="Times New Roman"/>
          <w:sz w:val="20"/>
          <w:szCs w:val="20"/>
        </w:rPr>
        <w:t>•</w:t>
      </w:r>
      <w:r w:rsidRPr="00FF0155">
        <w:rPr>
          <w:rFonts w:ascii="Times New Roman" w:hAnsi="Times New Roman" w:cs="Times New Roman"/>
          <w:sz w:val="20"/>
          <w:szCs w:val="20"/>
        </w:rPr>
        <w:tab/>
        <w:t>A policy cover comprising a number of buildings across the country</w:t>
      </w:r>
      <w:r w:rsidR="00E70116" w:rsidRPr="00FF0155">
        <w:rPr>
          <w:rFonts w:ascii="Times New Roman" w:hAnsi="Times New Roman" w:cs="Times New Roman"/>
          <w:sz w:val="20"/>
          <w:szCs w:val="20"/>
        </w:rPr>
        <w:t xml:space="preserve">/car fleet </w:t>
      </w:r>
      <w:proofErr w:type="spellStart"/>
      <w:r w:rsidR="00E70116" w:rsidRPr="00FF0155">
        <w:rPr>
          <w:rFonts w:ascii="Times New Roman" w:hAnsi="Times New Roman" w:cs="Times New Roman"/>
          <w:sz w:val="20"/>
          <w:szCs w:val="20"/>
        </w:rPr>
        <w:t>etc</w:t>
      </w:r>
      <w:proofErr w:type="spellEnd"/>
      <w:r w:rsidR="00E70116" w:rsidRPr="00FF0155">
        <w:rPr>
          <w:rFonts w:ascii="Times New Roman" w:hAnsi="Times New Roman" w:cs="Times New Roman"/>
          <w:sz w:val="20"/>
          <w:szCs w:val="20"/>
        </w:rPr>
        <w:t xml:space="preserve"> </w:t>
      </w:r>
      <w:r w:rsidRPr="00FF0155">
        <w:rPr>
          <w:rFonts w:ascii="Times New Roman" w:hAnsi="Times New Roman" w:cs="Times New Roman"/>
          <w:sz w:val="20"/>
          <w:szCs w:val="20"/>
        </w:rPr>
        <w:t>must be broken down.</w:t>
      </w:r>
    </w:p>
    <w:p w:rsidR="00096560" w:rsidRPr="00FF0155" w:rsidRDefault="00096560" w:rsidP="0069589A">
      <w:pPr>
        <w:tabs>
          <w:tab w:val="left" w:pos="567"/>
        </w:tabs>
        <w:ind w:left="567" w:hanging="283"/>
        <w:contextualSpacing/>
        <w:rPr>
          <w:rFonts w:ascii="Times New Roman" w:hAnsi="Times New Roman" w:cs="Times New Roman"/>
          <w:sz w:val="20"/>
          <w:szCs w:val="20"/>
        </w:rPr>
        <w:pPrChange w:id="23" w:author="Author">
          <w:pPr>
            <w:tabs>
              <w:tab w:val="left" w:pos="567"/>
            </w:tabs>
            <w:ind w:left="567" w:hanging="567"/>
            <w:contextualSpacing/>
          </w:pPr>
        </w:pPrChange>
      </w:pPr>
      <w:r w:rsidRPr="00FF0155">
        <w:rPr>
          <w:rFonts w:ascii="Times New Roman" w:hAnsi="Times New Roman" w:cs="Times New Roman"/>
          <w:sz w:val="20"/>
          <w:szCs w:val="20"/>
        </w:rPr>
        <w:t>•</w:t>
      </w:r>
      <w:r w:rsidRPr="00FF0155">
        <w:rPr>
          <w:rFonts w:ascii="Times New Roman" w:hAnsi="Times New Roman" w:cs="Times New Roman"/>
          <w:sz w:val="20"/>
          <w:szCs w:val="20"/>
        </w:rPr>
        <w:tab/>
        <w:t xml:space="preserve">If the risk has been accepted on a co-insurance basis, the insured sum indicates the maximum liability of the reporting non-life insurer. </w:t>
      </w:r>
    </w:p>
    <w:p w:rsidR="00880AD8" w:rsidRPr="00FF0155" w:rsidRDefault="00096560" w:rsidP="0069589A">
      <w:pPr>
        <w:tabs>
          <w:tab w:val="left" w:pos="567"/>
        </w:tabs>
        <w:ind w:left="567" w:hanging="283"/>
        <w:contextualSpacing/>
        <w:rPr>
          <w:rFonts w:ascii="Times New Roman" w:hAnsi="Times New Roman" w:cs="Times New Roman"/>
          <w:sz w:val="20"/>
          <w:szCs w:val="20"/>
        </w:rPr>
        <w:pPrChange w:id="24" w:author="Author">
          <w:pPr>
            <w:tabs>
              <w:tab w:val="left" w:pos="567"/>
            </w:tabs>
            <w:ind w:left="567" w:hanging="567"/>
            <w:contextualSpacing/>
          </w:pPr>
        </w:pPrChange>
      </w:pPr>
      <w:r w:rsidRPr="00FF0155">
        <w:rPr>
          <w:rFonts w:ascii="Times New Roman" w:hAnsi="Times New Roman" w:cs="Times New Roman"/>
          <w:sz w:val="20"/>
          <w:szCs w:val="20"/>
        </w:rPr>
        <w:t>•</w:t>
      </w:r>
      <w:r w:rsidRPr="00FF0155">
        <w:rPr>
          <w:rFonts w:ascii="Times New Roman" w:hAnsi="Times New Roman" w:cs="Times New Roman"/>
          <w:sz w:val="20"/>
          <w:szCs w:val="20"/>
        </w:rPr>
        <w:tab/>
        <w:t>In case of joint liability through co-insurance, the part belonging to a defaulting co-insurer must be included in the sum insured as well.</w:t>
      </w:r>
    </w:p>
    <w:p w:rsidR="00096560" w:rsidRPr="00FF0155" w:rsidRDefault="00096560" w:rsidP="00096560">
      <w:pPr>
        <w:tabs>
          <w:tab w:val="left" w:pos="567"/>
        </w:tabs>
        <w:ind w:left="567" w:hanging="567"/>
        <w:contextualSpacing/>
        <w:rPr>
          <w:rFonts w:ascii="Times New Roman" w:hAnsi="Times New Roman" w:cs="Times New Roman"/>
          <w:sz w:val="20"/>
          <w:szCs w:val="20"/>
        </w:rPr>
      </w:pPr>
    </w:p>
    <w:tbl>
      <w:tblPr>
        <w:tblStyle w:val="TableGrid"/>
        <w:tblW w:w="0" w:type="auto"/>
        <w:tblLayout w:type="fixed"/>
        <w:tblLook w:val="04A0" w:firstRow="1" w:lastRow="0" w:firstColumn="1" w:lastColumn="0" w:noHBand="0" w:noVBand="1"/>
      </w:tblPr>
      <w:tblGrid>
        <w:gridCol w:w="1526"/>
        <w:gridCol w:w="1559"/>
        <w:gridCol w:w="6157"/>
      </w:tblGrid>
      <w:tr w:rsidR="000E7942" w:rsidRPr="00FF0155" w:rsidTr="00A5714A">
        <w:trPr>
          <w:trHeight w:val="315"/>
        </w:trPr>
        <w:tc>
          <w:tcPr>
            <w:tcW w:w="1526" w:type="dxa"/>
          </w:tcPr>
          <w:p w:rsidR="000E7942" w:rsidRPr="00FF0155" w:rsidRDefault="000E7942" w:rsidP="00FF0155">
            <w:pPr>
              <w:jc w:val="center"/>
              <w:rPr>
                <w:rFonts w:ascii="Times New Roman" w:hAnsi="Times New Roman" w:cs="Times New Roman"/>
                <w:b/>
                <w:bCs/>
                <w:sz w:val="20"/>
                <w:szCs w:val="20"/>
              </w:rPr>
            </w:pPr>
          </w:p>
        </w:tc>
        <w:tc>
          <w:tcPr>
            <w:tcW w:w="1559" w:type="dxa"/>
          </w:tcPr>
          <w:p w:rsidR="000E7942" w:rsidRPr="00FF0155" w:rsidRDefault="000E7942" w:rsidP="00FF0155">
            <w:pPr>
              <w:jc w:val="center"/>
              <w:rPr>
                <w:rFonts w:ascii="Times New Roman" w:hAnsi="Times New Roman" w:cs="Times New Roman"/>
                <w:b/>
                <w:bCs/>
                <w:sz w:val="20"/>
                <w:szCs w:val="20"/>
              </w:rPr>
            </w:pPr>
            <w:r w:rsidRPr="00FF0155">
              <w:rPr>
                <w:rFonts w:ascii="Times New Roman" w:hAnsi="Times New Roman" w:cs="Times New Roman"/>
                <w:b/>
                <w:bCs/>
                <w:sz w:val="20"/>
                <w:szCs w:val="20"/>
              </w:rPr>
              <w:t>I</w:t>
            </w:r>
            <w:r w:rsidR="00FF0155" w:rsidRPr="00FF0155">
              <w:rPr>
                <w:rFonts w:ascii="Times New Roman" w:hAnsi="Times New Roman" w:cs="Times New Roman"/>
                <w:b/>
                <w:bCs/>
                <w:sz w:val="20"/>
                <w:szCs w:val="20"/>
              </w:rPr>
              <w:t>TEMS</w:t>
            </w:r>
          </w:p>
        </w:tc>
        <w:tc>
          <w:tcPr>
            <w:tcW w:w="6157" w:type="dxa"/>
          </w:tcPr>
          <w:p w:rsidR="000E7942" w:rsidRPr="00FF0155" w:rsidRDefault="00FF0155" w:rsidP="00FF0155">
            <w:pPr>
              <w:jc w:val="center"/>
              <w:rPr>
                <w:rFonts w:ascii="Times New Roman" w:hAnsi="Times New Roman" w:cs="Times New Roman"/>
                <w:b/>
                <w:bCs/>
                <w:sz w:val="20"/>
                <w:szCs w:val="20"/>
              </w:rPr>
            </w:pPr>
            <w:r w:rsidRPr="00FF0155">
              <w:rPr>
                <w:rFonts w:ascii="Times New Roman" w:hAnsi="Times New Roman" w:cs="Times New Roman"/>
                <w:b/>
                <w:bCs/>
                <w:sz w:val="20"/>
                <w:szCs w:val="20"/>
              </w:rPr>
              <w:t>INSTRUCTIONS</w:t>
            </w:r>
          </w:p>
        </w:tc>
      </w:tr>
      <w:tr w:rsidR="00286F3C" w:rsidRPr="00FF0155" w:rsidTr="00A5714A">
        <w:trPr>
          <w:trHeight w:val="315"/>
        </w:trPr>
        <w:tc>
          <w:tcPr>
            <w:tcW w:w="1526" w:type="dxa"/>
          </w:tcPr>
          <w:p w:rsidR="00286F3C" w:rsidRPr="00FF0155" w:rsidRDefault="00FF0155" w:rsidP="00B666F1">
            <w:pPr>
              <w:rPr>
                <w:rFonts w:ascii="Times New Roman" w:hAnsi="Times New Roman" w:cs="Times New Roman"/>
                <w:sz w:val="20"/>
                <w:szCs w:val="20"/>
              </w:rPr>
            </w:pPr>
            <w:r>
              <w:rPr>
                <w:rFonts w:ascii="Times New Roman" w:hAnsi="Times New Roman" w:cs="Times New Roman"/>
                <w:sz w:val="20"/>
                <w:szCs w:val="20"/>
              </w:rPr>
              <w:t>Z</w:t>
            </w:r>
            <w:r w:rsidR="00B666F1" w:rsidRPr="00FF0155">
              <w:rPr>
                <w:rFonts w:ascii="Times New Roman" w:hAnsi="Times New Roman" w:cs="Times New Roman"/>
                <w:sz w:val="20"/>
                <w:szCs w:val="20"/>
              </w:rPr>
              <w:t>0010</w:t>
            </w:r>
          </w:p>
        </w:tc>
        <w:tc>
          <w:tcPr>
            <w:tcW w:w="1559" w:type="dxa"/>
          </w:tcPr>
          <w:p w:rsidR="000A78FB" w:rsidRPr="00FF0155" w:rsidRDefault="00286F3C" w:rsidP="001C3E33">
            <w:pPr>
              <w:rPr>
                <w:rFonts w:ascii="Times New Roman" w:hAnsi="Times New Roman" w:cs="Times New Roman"/>
                <w:sz w:val="20"/>
                <w:szCs w:val="20"/>
              </w:rPr>
            </w:pPr>
            <w:r w:rsidRPr="00FF0155">
              <w:rPr>
                <w:rFonts w:ascii="Times New Roman" w:hAnsi="Times New Roman" w:cs="Times New Roman"/>
                <w:sz w:val="20"/>
                <w:szCs w:val="20"/>
              </w:rPr>
              <w:t>Line of business</w:t>
            </w:r>
          </w:p>
          <w:p w:rsidR="000A78FB" w:rsidRPr="00FF0155" w:rsidRDefault="000A78FB" w:rsidP="000A78FB">
            <w:pPr>
              <w:rPr>
                <w:rFonts w:ascii="Times New Roman" w:hAnsi="Times New Roman" w:cs="Times New Roman"/>
                <w:sz w:val="20"/>
                <w:szCs w:val="20"/>
              </w:rPr>
            </w:pPr>
          </w:p>
          <w:p w:rsidR="000A78FB" w:rsidRPr="00FF0155" w:rsidRDefault="000A78FB" w:rsidP="000A78FB">
            <w:pPr>
              <w:rPr>
                <w:rFonts w:ascii="Times New Roman" w:hAnsi="Times New Roman" w:cs="Times New Roman"/>
                <w:sz w:val="20"/>
                <w:szCs w:val="20"/>
              </w:rPr>
            </w:pPr>
          </w:p>
          <w:p w:rsidR="000A78FB" w:rsidRPr="00FF0155" w:rsidRDefault="000A78FB" w:rsidP="000A78FB">
            <w:pPr>
              <w:rPr>
                <w:rFonts w:ascii="Times New Roman" w:hAnsi="Times New Roman" w:cs="Times New Roman"/>
                <w:sz w:val="20"/>
                <w:szCs w:val="20"/>
              </w:rPr>
            </w:pPr>
          </w:p>
          <w:p w:rsidR="000A78FB" w:rsidRPr="00FF0155" w:rsidRDefault="000A78FB" w:rsidP="000A78FB">
            <w:pPr>
              <w:rPr>
                <w:rFonts w:ascii="Times New Roman" w:hAnsi="Times New Roman" w:cs="Times New Roman"/>
                <w:sz w:val="20"/>
                <w:szCs w:val="20"/>
              </w:rPr>
            </w:pPr>
          </w:p>
          <w:p w:rsidR="000A78FB" w:rsidRPr="00FF0155" w:rsidRDefault="000A78FB" w:rsidP="000A78FB">
            <w:pPr>
              <w:rPr>
                <w:rFonts w:ascii="Times New Roman" w:hAnsi="Times New Roman" w:cs="Times New Roman"/>
                <w:sz w:val="20"/>
                <w:szCs w:val="20"/>
              </w:rPr>
            </w:pPr>
          </w:p>
          <w:p w:rsidR="00286F3C" w:rsidRPr="00FF0155" w:rsidRDefault="00286F3C" w:rsidP="000A78FB">
            <w:pPr>
              <w:jc w:val="center"/>
              <w:rPr>
                <w:rFonts w:ascii="Times New Roman" w:hAnsi="Times New Roman" w:cs="Times New Roman"/>
                <w:sz w:val="20"/>
                <w:szCs w:val="20"/>
              </w:rPr>
            </w:pPr>
          </w:p>
        </w:tc>
        <w:tc>
          <w:tcPr>
            <w:tcW w:w="6157" w:type="dxa"/>
          </w:tcPr>
          <w:p w:rsidR="00286F3C" w:rsidRPr="00FF0155" w:rsidRDefault="00286F3C" w:rsidP="001C3E33">
            <w:pPr>
              <w:rPr>
                <w:rFonts w:ascii="Times New Roman" w:hAnsi="Times New Roman" w:cs="Times New Roman"/>
                <w:sz w:val="20"/>
                <w:szCs w:val="20"/>
              </w:rPr>
            </w:pPr>
            <w:r w:rsidRPr="00FF0155">
              <w:rPr>
                <w:rFonts w:ascii="Times New Roman" w:hAnsi="Times New Roman" w:cs="Times New Roman"/>
                <w:sz w:val="20"/>
                <w:szCs w:val="20"/>
              </w:rPr>
              <w:t>Identification of the line of business reported</w:t>
            </w:r>
            <w:r w:rsidR="00FF0155">
              <w:rPr>
                <w:rFonts w:ascii="Times New Roman" w:hAnsi="Times New Roman" w:cs="Times New Roman"/>
                <w:sz w:val="20"/>
                <w:szCs w:val="20"/>
              </w:rPr>
              <w:t>.</w:t>
            </w:r>
          </w:p>
          <w:p w:rsidR="00286F3C" w:rsidRPr="00FF0155" w:rsidRDefault="00286F3C" w:rsidP="001C3E33">
            <w:pPr>
              <w:rPr>
                <w:rFonts w:ascii="Times New Roman" w:hAnsi="Times New Roman" w:cs="Times New Roman"/>
                <w:sz w:val="20"/>
                <w:szCs w:val="20"/>
              </w:rPr>
            </w:pPr>
            <w:r w:rsidRPr="00FF0155">
              <w:rPr>
                <w:rFonts w:ascii="Times New Roman" w:hAnsi="Times New Roman" w:cs="Times New Roman"/>
                <w:sz w:val="20"/>
                <w:szCs w:val="20"/>
              </w:rPr>
              <w:t>First category: Lobs that are compulsory for all member states:</w:t>
            </w:r>
          </w:p>
          <w:p w:rsidR="00286F3C" w:rsidRPr="00FF0155" w:rsidRDefault="00286F3C" w:rsidP="000A78FB">
            <w:pPr>
              <w:pStyle w:val="ListParagraph"/>
              <w:numPr>
                <w:ilvl w:val="0"/>
                <w:numId w:val="6"/>
              </w:numPr>
              <w:rPr>
                <w:rFonts w:ascii="Times New Roman" w:hAnsi="Times New Roman" w:cs="Times New Roman"/>
                <w:sz w:val="20"/>
                <w:szCs w:val="20"/>
              </w:rPr>
            </w:pPr>
            <w:r w:rsidRPr="00FF0155">
              <w:rPr>
                <w:rFonts w:ascii="Times New Roman" w:hAnsi="Times New Roman" w:cs="Times New Roman"/>
                <w:sz w:val="20"/>
                <w:szCs w:val="20"/>
              </w:rPr>
              <w:t>Other motor insurance;</w:t>
            </w:r>
          </w:p>
          <w:p w:rsidR="00286F3C" w:rsidRPr="00FF0155" w:rsidRDefault="00286F3C" w:rsidP="000A78FB">
            <w:pPr>
              <w:pStyle w:val="ListParagraph"/>
              <w:numPr>
                <w:ilvl w:val="0"/>
                <w:numId w:val="6"/>
              </w:numPr>
              <w:rPr>
                <w:rFonts w:ascii="Times New Roman" w:hAnsi="Times New Roman" w:cs="Times New Roman"/>
                <w:sz w:val="20"/>
                <w:szCs w:val="20"/>
              </w:rPr>
            </w:pPr>
            <w:r w:rsidRPr="00FF0155">
              <w:rPr>
                <w:rFonts w:ascii="Times New Roman" w:hAnsi="Times New Roman" w:cs="Times New Roman"/>
                <w:sz w:val="20"/>
                <w:szCs w:val="20"/>
              </w:rPr>
              <w:t>Marine, aviation and transport insurance;</w:t>
            </w:r>
          </w:p>
          <w:p w:rsidR="00286F3C" w:rsidRPr="00FF0155" w:rsidRDefault="00286F3C" w:rsidP="000A78FB">
            <w:pPr>
              <w:pStyle w:val="ListParagraph"/>
              <w:numPr>
                <w:ilvl w:val="0"/>
                <w:numId w:val="6"/>
              </w:numPr>
              <w:rPr>
                <w:rFonts w:ascii="Times New Roman" w:hAnsi="Times New Roman" w:cs="Times New Roman"/>
                <w:sz w:val="20"/>
                <w:szCs w:val="20"/>
              </w:rPr>
            </w:pPr>
            <w:r w:rsidRPr="00FF0155">
              <w:rPr>
                <w:rFonts w:ascii="Times New Roman" w:hAnsi="Times New Roman" w:cs="Times New Roman"/>
                <w:sz w:val="20"/>
                <w:szCs w:val="20"/>
              </w:rPr>
              <w:t>Fire &amp; other damage</w:t>
            </w:r>
            <w:r w:rsidR="00B666F1" w:rsidRPr="00FF0155">
              <w:rPr>
                <w:rFonts w:ascii="Times New Roman" w:hAnsi="Times New Roman" w:cs="Times New Roman"/>
                <w:sz w:val="20"/>
                <w:szCs w:val="20"/>
              </w:rPr>
              <w:t xml:space="preserve"> to property insurance</w:t>
            </w:r>
            <w:r w:rsidRPr="00FF0155">
              <w:rPr>
                <w:rFonts w:ascii="Times New Roman" w:hAnsi="Times New Roman" w:cs="Times New Roman"/>
                <w:sz w:val="20"/>
                <w:szCs w:val="20"/>
              </w:rPr>
              <w:t>;</w:t>
            </w:r>
          </w:p>
          <w:p w:rsidR="00286F3C" w:rsidRPr="00FF0155" w:rsidRDefault="00286F3C" w:rsidP="000A78FB">
            <w:pPr>
              <w:pStyle w:val="ListParagraph"/>
              <w:numPr>
                <w:ilvl w:val="0"/>
                <w:numId w:val="6"/>
              </w:numPr>
              <w:rPr>
                <w:rFonts w:ascii="Times New Roman" w:hAnsi="Times New Roman" w:cs="Times New Roman"/>
                <w:sz w:val="20"/>
                <w:szCs w:val="20"/>
              </w:rPr>
            </w:pPr>
            <w:r w:rsidRPr="00FF0155">
              <w:rPr>
                <w:rFonts w:ascii="Times New Roman" w:hAnsi="Times New Roman" w:cs="Times New Roman"/>
                <w:sz w:val="20"/>
                <w:szCs w:val="20"/>
              </w:rPr>
              <w:t xml:space="preserve">Credit &amp; </w:t>
            </w:r>
            <w:proofErr w:type="spellStart"/>
            <w:r w:rsidRPr="00FF0155">
              <w:rPr>
                <w:rFonts w:ascii="Times New Roman" w:hAnsi="Times New Roman" w:cs="Times New Roman"/>
                <w:sz w:val="20"/>
                <w:szCs w:val="20"/>
              </w:rPr>
              <w:t>Suretyship</w:t>
            </w:r>
            <w:proofErr w:type="spellEnd"/>
            <w:r w:rsidRPr="00FF0155">
              <w:rPr>
                <w:rFonts w:ascii="Times New Roman" w:hAnsi="Times New Roman" w:cs="Times New Roman"/>
                <w:sz w:val="20"/>
                <w:szCs w:val="20"/>
              </w:rPr>
              <w:t xml:space="preserve"> insurance.</w:t>
            </w:r>
          </w:p>
          <w:p w:rsidR="00FF0155" w:rsidRDefault="00FF0155" w:rsidP="001C3E33">
            <w:pPr>
              <w:rPr>
                <w:rFonts w:ascii="Times New Roman" w:hAnsi="Times New Roman" w:cs="Times New Roman"/>
                <w:sz w:val="20"/>
                <w:szCs w:val="20"/>
              </w:rPr>
            </w:pPr>
          </w:p>
          <w:p w:rsidR="00286F3C" w:rsidRPr="00FF0155" w:rsidRDefault="00286F3C" w:rsidP="001C3E33">
            <w:pPr>
              <w:rPr>
                <w:rFonts w:ascii="Times New Roman" w:hAnsi="Times New Roman" w:cs="Times New Roman"/>
                <w:sz w:val="20"/>
                <w:szCs w:val="20"/>
              </w:rPr>
            </w:pPr>
            <w:r w:rsidRPr="00FF0155">
              <w:rPr>
                <w:rFonts w:ascii="Times New Roman" w:hAnsi="Times New Roman" w:cs="Times New Roman"/>
                <w:sz w:val="20"/>
                <w:szCs w:val="20"/>
              </w:rPr>
              <w:t xml:space="preserve">Second category: Lobs that are compulsory at </w:t>
            </w:r>
            <w:r w:rsidRPr="00A5714A">
              <w:rPr>
                <w:rFonts w:ascii="Times New Roman" w:hAnsi="Times New Roman" w:cs="Times New Roman"/>
                <w:sz w:val="20"/>
                <w:szCs w:val="20"/>
              </w:rPr>
              <w:t xml:space="preserve">the discretion of each individual </w:t>
            </w:r>
            <w:r w:rsidR="00A41D0F" w:rsidRPr="00FF0155">
              <w:rPr>
                <w:rFonts w:ascii="Times New Roman" w:hAnsi="Times New Roman" w:cs="Times New Roman"/>
                <w:sz w:val="20"/>
                <w:szCs w:val="20"/>
              </w:rPr>
              <w:t>NSAs</w:t>
            </w:r>
            <w:r w:rsidRPr="00A5714A">
              <w:rPr>
                <w:rFonts w:ascii="Times New Roman" w:hAnsi="Times New Roman" w:cs="Times New Roman"/>
                <w:sz w:val="20"/>
                <w:szCs w:val="20"/>
              </w:rPr>
              <w:t>:</w:t>
            </w:r>
          </w:p>
          <w:p w:rsidR="00286F3C" w:rsidRPr="00FF0155" w:rsidRDefault="00286F3C" w:rsidP="000A78FB">
            <w:pPr>
              <w:pStyle w:val="ListParagraph"/>
              <w:numPr>
                <w:ilvl w:val="0"/>
                <w:numId w:val="7"/>
              </w:numPr>
              <w:rPr>
                <w:rFonts w:ascii="Times New Roman" w:hAnsi="Times New Roman" w:cs="Times New Roman"/>
                <w:sz w:val="20"/>
                <w:szCs w:val="20"/>
              </w:rPr>
            </w:pPr>
            <w:r w:rsidRPr="00FF0155">
              <w:rPr>
                <w:rFonts w:ascii="Times New Roman" w:hAnsi="Times New Roman" w:cs="Times New Roman"/>
                <w:sz w:val="20"/>
                <w:szCs w:val="20"/>
              </w:rPr>
              <w:t>Motor vehicle liability insurance;</w:t>
            </w:r>
          </w:p>
          <w:p w:rsidR="00286F3C" w:rsidRPr="00FF0155" w:rsidRDefault="00286F3C" w:rsidP="000A78FB">
            <w:pPr>
              <w:pStyle w:val="ListParagraph"/>
              <w:numPr>
                <w:ilvl w:val="0"/>
                <w:numId w:val="7"/>
              </w:numPr>
              <w:rPr>
                <w:rFonts w:ascii="Times New Roman" w:hAnsi="Times New Roman" w:cs="Times New Roman"/>
                <w:sz w:val="20"/>
                <w:szCs w:val="20"/>
              </w:rPr>
            </w:pPr>
            <w:r w:rsidRPr="00FF0155">
              <w:rPr>
                <w:rFonts w:ascii="Times New Roman" w:hAnsi="Times New Roman" w:cs="Times New Roman"/>
                <w:sz w:val="20"/>
                <w:szCs w:val="20"/>
              </w:rPr>
              <w:t>General liability insurance;</w:t>
            </w:r>
          </w:p>
          <w:p w:rsidR="00286F3C" w:rsidRPr="00FF0155" w:rsidRDefault="00286F3C" w:rsidP="000A78FB">
            <w:pPr>
              <w:pStyle w:val="ListParagraph"/>
              <w:numPr>
                <w:ilvl w:val="0"/>
                <w:numId w:val="7"/>
              </w:numPr>
              <w:rPr>
                <w:rFonts w:ascii="Times New Roman" w:hAnsi="Times New Roman" w:cs="Times New Roman"/>
                <w:sz w:val="20"/>
                <w:szCs w:val="20"/>
              </w:rPr>
            </w:pPr>
            <w:r w:rsidRPr="00FF0155">
              <w:rPr>
                <w:rFonts w:ascii="Times New Roman" w:hAnsi="Times New Roman" w:cs="Times New Roman"/>
                <w:sz w:val="20"/>
                <w:szCs w:val="20"/>
              </w:rPr>
              <w:t>Medical expenses insurance;</w:t>
            </w:r>
          </w:p>
          <w:p w:rsidR="00286F3C" w:rsidRPr="00FF0155" w:rsidRDefault="00286F3C" w:rsidP="000A78FB">
            <w:pPr>
              <w:pStyle w:val="ListParagraph"/>
              <w:numPr>
                <w:ilvl w:val="0"/>
                <w:numId w:val="7"/>
              </w:numPr>
              <w:rPr>
                <w:rFonts w:ascii="Times New Roman" w:hAnsi="Times New Roman" w:cs="Times New Roman"/>
                <w:sz w:val="20"/>
                <w:szCs w:val="20"/>
              </w:rPr>
            </w:pPr>
            <w:r w:rsidRPr="00FF0155">
              <w:rPr>
                <w:rFonts w:ascii="Times New Roman" w:hAnsi="Times New Roman" w:cs="Times New Roman"/>
                <w:sz w:val="20"/>
                <w:szCs w:val="20"/>
              </w:rPr>
              <w:lastRenderedPageBreak/>
              <w:t>Income protection insurance;</w:t>
            </w:r>
          </w:p>
          <w:p w:rsidR="000A78FB" w:rsidRPr="00FF0155" w:rsidRDefault="00286F3C" w:rsidP="000A78FB">
            <w:pPr>
              <w:pStyle w:val="ListParagraph"/>
              <w:numPr>
                <w:ilvl w:val="0"/>
                <w:numId w:val="7"/>
              </w:numPr>
              <w:rPr>
                <w:rFonts w:ascii="Times New Roman" w:hAnsi="Times New Roman" w:cs="Times New Roman"/>
                <w:sz w:val="20"/>
                <w:szCs w:val="20"/>
              </w:rPr>
            </w:pPr>
            <w:r w:rsidRPr="00FF0155">
              <w:rPr>
                <w:rFonts w:ascii="Times New Roman" w:hAnsi="Times New Roman" w:cs="Times New Roman"/>
                <w:sz w:val="20"/>
                <w:szCs w:val="20"/>
              </w:rPr>
              <w:t>Worker’s compensation insurance;</w:t>
            </w:r>
          </w:p>
          <w:p w:rsidR="000A78FB" w:rsidRPr="00FF0155" w:rsidRDefault="000A78FB" w:rsidP="000A78FB">
            <w:pPr>
              <w:pStyle w:val="ListParagraph"/>
              <w:numPr>
                <w:ilvl w:val="0"/>
                <w:numId w:val="7"/>
              </w:numPr>
              <w:rPr>
                <w:rFonts w:ascii="Times New Roman" w:hAnsi="Times New Roman" w:cs="Times New Roman"/>
                <w:sz w:val="20"/>
                <w:szCs w:val="20"/>
              </w:rPr>
            </w:pPr>
            <w:r w:rsidRPr="00FF0155">
              <w:rPr>
                <w:rFonts w:ascii="Times New Roman" w:hAnsi="Times New Roman" w:cs="Times New Roman"/>
                <w:sz w:val="20"/>
                <w:szCs w:val="20"/>
              </w:rPr>
              <w:t>Miscellaneous financial loss;</w:t>
            </w:r>
          </w:p>
          <w:p w:rsidR="00A41D0F" w:rsidRPr="00FF0155" w:rsidRDefault="00A41D0F" w:rsidP="000A78FB">
            <w:pPr>
              <w:pStyle w:val="ListParagraph"/>
              <w:numPr>
                <w:ilvl w:val="0"/>
                <w:numId w:val="7"/>
              </w:numPr>
              <w:rPr>
                <w:rFonts w:ascii="Times New Roman" w:hAnsi="Times New Roman" w:cs="Times New Roman"/>
                <w:sz w:val="20"/>
                <w:szCs w:val="20"/>
              </w:rPr>
            </w:pPr>
            <w:r w:rsidRPr="00FF0155">
              <w:rPr>
                <w:rFonts w:ascii="Times New Roman" w:hAnsi="Times New Roman" w:cs="Times New Roman"/>
                <w:sz w:val="20"/>
                <w:szCs w:val="20"/>
              </w:rPr>
              <w:t>Legal expenses insurance;</w:t>
            </w:r>
          </w:p>
          <w:p w:rsidR="00A41D0F" w:rsidRPr="00FF0155" w:rsidRDefault="00A41D0F" w:rsidP="000A78FB">
            <w:pPr>
              <w:pStyle w:val="ListParagraph"/>
              <w:numPr>
                <w:ilvl w:val="0"/>
                <w:numId w:val="7"/>
              </w:numPr>
              <w:rPr>
                <w:rFonts w:ascii="Times New Roman" w:hAnsi="Times New Roman" w:cs="Times New Roman"/>
                <w:sz w:val="20"/>
                <w:szCs w:val="20"/>
              </w:rPr>
            </w:pPr>
            <w:r w:rsidRPr="00FF0155">
              <w:rPr>
                <w:rFonts w:ascii="Times New Roman" w:hAnsi="Times New Roman" w:cs="Times New Roman"/>
                <w:sz w:val="20"/>
                <w:szCs w:val="20"/>
              </w:rPr>
              <w:t>Assistance.</w:t>
            </w:r>
          </w:p>
          <w:p w:rsidR="00FF0155" w:rsidRDefault="00286F3C" w:rsidP="00A5714A">
            <w:pPr>
              <w:rPr>
                <w:rFonts w:ascii="Times New Roman" w:hAnsi="Times New Roman" w:cs="Times New Roman"/>
                <w:sz w:val="20"/>
                <w:szCs w:val="20"/>
              </w:rPr>
            </w:pPr>
            <w:r w:rsidRPr="00FF0155">
              <w:rPr>
                <w:rFonts w:ascii="Times New Roman" w:hAnsi="Times New Roman" w:cs="Times New Roman"/>
                <w:sz w:val="20"/>
                <w:szCs w:val="20"/>
              </w:rPr>
              <w:t>     </w:t>
            </w:r>
          </w:p>
          <w:p w:rsidR="00FF0155" w:rsidRPr="00504E86" w:rsidRDefault="00FF0155" w:rsidP="00FF0155">
            <w:pPr>
              <w:rPr>
                <w:rFonts w:ascii="Times New Roman" w:hAnsi="Times New Roman" w:cs="Times New Roman"/>
                <w:sz w:val="20"/>
                <w:szCs w:val="20"/>
              </w:rPr>
            </w:pPr>
            <w:r w:rsidRPr="00504E86">
              <w:rPr>
                <w:rFonts w:ascii="Times New Roman" w:hAnsi="Times New Roman" w:cs="Times New Roman"/>
                <w:sz w:val="20"/>
                <w:szCs w:val="20"/>
              </w:rPr>
              <w:t>The following close</w:t>
            </w:r>
            <w:r>
              <w:rPr>
                <w:rFonts w:ascii="Times New Roman" w:hAnsi="Times New Roman" w:cs="Times New Roman"/>
                <w:sz w:val="20"/>
                <w:szCs w:val="20"/>
              </w:rPr>
              <w:t>d</w:t>
            </w:r>
            <w:r w:rsidRPr="00504E86">
              <w:rPr>
                <w:rFonts w:ascii="Times New Roman" w:hAnsi="Times New Roman" w:cs="Times New Roman"/>
                <w:sz w:val="20"/>
                <w:szCs w:val="20"/>
              </w:rPr>
              <w:t xml:space="preserve"> list shall be used:</w:t>
            </w:r>
          </w:p>
          <w:p w:rsidR="00FF0155" w:rsidRPr="00504E86" w:rsidRDefault="00FF0155" w:rsidP="00FF0155">
            <w:pPr>
              <w:rPr>
                <w:rFonts w:ascii="Times New Roman" w:hAnsi="Times New Roman" w:cs="Times New Roman"/>
                <w:sz w:val="20"/>
                <w:szCs w:val="20"/>
              </w:rPr>
            </w:pPr>
            <w:r w:rsidRPr="00504E86">
              <w:rPr>
                <w:rFonts w:ascii="Times New Roman" w:hAnsi="Times New Roman" w:cs="Times New Roman"/>
                <w:sz w:val="20"/>
                <w:szCs w:val="20"/>
              </w:rPr>
              <w:t>1</w:t>
            </w:r>
            <w:r>
              <w:rPr>
                <w:rFonts w:ascii="Times New Roman" w:hAnsi="Times New Roman" w:cs="Times New Roman"/>
                <w:sz w:val="20"/>
                <w:szCs w:val="20"/>
              </w:rPr>
              <w:t xml:space="preserve"> -</w:t>
            </w:r>
            <w:r w:rsidRPr="00504E86">
              <w:rPr>
                <w:rFonts w:ascii="Times New Roman" w:hAnsi="Times New Roman" w:cs="Times New Roman"/>
                <w:sz w:val="20"/>
                <w:szCs w:val="20"/>
              </w:rPr>
              <w:t xml:space="preserve"> Medical expense insurance</w:t>
            </w:r>
          </w:p>
          <w:p w:rsidR="00FF0155" w:rsidRPr="00504E86" w:rsidRDefault="00FF0155" w:rsidP="00FF0155">
            <w:pPr>
              <w:rPr>
                <w:rFonts w:ascii="Times New Roman" w:hAnsi="Times New Roman" w:cs="Times New Roman"/>
                <w:sz w:val="20"/>
                <w:szCs w:val="20"/>
              </w:rPr>
            </w:pPr>
            <w:r w:rsidRPr="00504E86">
              <w:rPr>
                <w:rFonts w:ascii="Times New Roman" w:hAnsi="Times New Roman" w:cs="Times New Roman"/>
                <w:sz w:val="20"/>
                <w:szCs w:val="20"/>
              </w:rPr>
              <w:t>2</w:t>
            </w:r>
            <w:r>
              <w:rPr>
                <w:rFonts w:ascii="Times New Roman" w:hAnsi="Times New Roman" w:cs="Times New Roman"/>
                <w:sz w:val="20"/>
                <w:szCs w:val="20"/>
              </w:rPr>
              <w:t xml:space="preserve"> -</w:t>
            </w:r>
            <w:r w:rsidRPr="00504E86">
              <w:rPr>
                <w:rFonts w:ascii="Times New Roman" w:hAnsi="Times New Roman" w:cs="Times New Roman"/>
                <w:sz w:val="20"/>
                <w:szCs w:val="20"/>
              </w:rPr>
              <w:t xml:space="preserve"> Income protection insurance</w:t>
            </w:r>
          </w:p>
          <w:p w:rsidR="00FF0155" w:rsidRPr="00504E86" w:rsidRDefault="00FF0155" w:rsidP="00FF0155">
            <w:pPr>
              <w:rPr>
                <w:rFonts w:ascii="Times New Roman" w:hAnsi="Times New Roman" w:cs="Times New Roman"/>
                <w:sz w:val="20"/>
                <w:szCs w:val="20"/>
              </w:rPr>
            </w:pPr>
            <w:r w:rsidRPr="00504E86">
              <w:rPr>
                <w:rFonts w:ascii="Times New Roman" w:hAnsi="Times New Roman" w:cs="Times New Roman"/>
                <w:sz w:val="20"/>
                <w:szCs w:val="20"/>
              </w:rPr>
              <w:t>3</w:t>
            </w:r>
            <w:r>
              <w:rPr>
                <w:rFonts w:ascii="Times New Roman" w:hAnsi="Times New Roman" w:cs="Times New Roman"/>
                <w:sz w:val="20"/>
                <w:szCs w:val="20"/>
              </w:rPr>
              <w:t xml:space="preserve"> -</w:t>
            </w:r>
            <w:r w:rsidRPr="00504E86">
              <w:rPr>
                <w:rFonts w:ascii="Times New Roman" w:hAnsi="Times New Roman" w:cs="Times New Roman"/>
                <w:sz w:val="20"/>
                <w:szCs w:val="20"/>
              </w:rPr>
              <w:t xml:space="preserve"> Workers' compensation insurance</w:t>
            </w:r>
          </w:p>
          <w:p w:rsidR="00FF0155" w:rsidRPr="00504E86" w:rsidRDefault="00FF0155" w:rsidP="00FF0155">
            <w:pPr>
              <w:rPr>
                <w:rFonts w:ascii="Times New Roman" w:hAnsi="Times New Roman" w:cs="Times New Roman"/>
                <w:sz w:val="20"/>
                <w:szCs w:val="20"/>
              </w:rPr>
            </w:pPr>
            <w:r w:rsidRPr="00504E86">
              <w:rPr>
                <w:rFonts w:ascii="Times New Roman" w:hAnsi="Times New Roman" w:cs="Times New Roman"/>
                <w:sz w:val="20"/>
                <w:szCs w:val="20"/>
              </w:rPr>
              <w:t>4</w:t>
            </w:r>
            <w:r>
              <w:rPr>
                <w:rFonts w:ascii="Times New Roman" w:hAnsi="Times New Roman" w:cs="Times New Roman"/>
                <w:sz w:val="20"/>
                <w:szCs w:val="20"/>
              </w:rPr>
              <w:t xml:space="preserve"> -</w:t>
            </w:r>
            <w:r w:rsidRPr="00504E86">
              <w:rPr>
                <w:rFonts w:ascii="Times New Roman" w:hAnsi="Times New Roman" w:cs="Times New Roman"/>
                <w:sz w:val="20"/>
                <w:szCs w:val="20"/>
              </w:rPr>
              <w:t xml:space="preserve"> Motor vehicle liability insurance</w:t>
            </w:r>
          </w:p>
          <w:p w:rsidR="00FF0155" w:rsidRPr="00504E86" w:rsidRDefault="00FF0155" w:rsidP="00FF0155">
            <w:pPr>
              <w:rPr>
                <w:rFonts w:ascii="Times New Roman" w:hAnsi="Times New Roman" w:cs="Times New Roman"/>
                <w:sz w:val="20"/>
                <w:szCs w:val="20"/>
              </w:rPr>
            </w:pPr>
            <w:r w:rsidRPr="00504E86">
              <w:rPr>
                <w:rFonts w:ascii="Times New Roman" w:hAnsi="Times New Roman" w:cs="Times New Roman"/>
                <w:sz w:val="20"/>
                <w:szCs w:val="20"/>
              </w:rPr>
              <w:t>5</w:t>
            </w:r>
            <w:r>
              <w:rPr>
                <w:rFonts w:ascii="Times New Roman" w:hAnsi="Times New Roman" w:cs="Times New Roman"/>
                <w:sz w:val="20"/>
                <w:szCs w:val="20"/>
              </w:rPr>
              <w:t xml:space="preserve"> - </w:t>
            </w:r>
            <w:r w:rsidRPr="00504E86">
              <w:rPr>
                <w:rFonts w:ascii="Times New Roman" w:hAnsi="Times New Roman" w:cs="Times New Roman"/>
                <w:sz w:val="20"/>
                <w:szCs w:val="20"/>
              </w:rPr>
              <w:t>Other motor insurance</w:t>
            </w:r>
          </w:p>
          <w:p w:rsidR="00FF0155" w:rsidRPr="00504E86" w:rsidRDefault="00FF0155" w:rsidP="00FF0155">
            <w:pPr>
              <w:rPr>
                <w:rFonts w:ascii="Times New Roman" w:hAnsi="Times New Roman" w:cs="Times New Roman"/>
                <w:sz w:val="20"/>
                <w:szCs w:val="20"/>
              </w:rPr>
            </w:pPr>
            <w:r w:rsidRPr="00504E86">
              <w:rPr>
                <w:rFonts w:ascii="Times New Roman" w:hAnsi="Times New Roman" w:cs="Times New Roman"/>
                <w:sz w:val="20"/>
                <w:szCs w:val="20"/>
              </w:rPr>
              <w:t>6</w:t>
            </w:r>
            <w:r>
              <w:rPr>
                <w:rFonts w:ascii="Times New Roman" w:hAnsi="Times New Roman" w:cs="Times New Roman"/>
                <w:sz w:val="20"/>
                <w:szCs w:val="20"/>
              </w:rPr>
              <w:t xml:space="preserve"> -</w:t>
            </w:r>
            <w:r w:rsidRPr="00504E86">
              <w:rPr>
                <w:rFonts w:ascii="Times New Roman" w:hAnsi="Times New Roman" w:cs="Times New Roman"/>
                <w:sz w:val="20"/>
                <w:szCs w:val="20"/>
              </w:rPr>
              <w:t xml:space="preserve"> Marine, aviation and transport insurance</w:t>
            </w:r>
          </w:p>
          <w:p w:rsidR="00FF0155" w:rsidRPr="00504E86" w:rsidRDefault="00FF0155" w:rsidP="00FF0155">
            <w:pPr>
              <w:rPr>
                <w:rFonts w:ascii="Times New Roman" w:hAnsi="Times New Roman" w:cs="Times New Roman"/>
                <w:sz w:val="20"/>
                <w:szCs w:val="20"/>
              </w:rPr>
            </w:pPr>
            <w:r w:rsidRPr="00504E86">
              <w:rPr>
                <w:rFonts w:ascii="Times New Roman" w:hAnsi="Times New Roman" w:cs="Times New Roman"/>
                <w:sz w:val="20"/>
                <w:szCs w:val="20"/>
              </w:rPr>
              <w:t>7</w:t>
            </w:r>
            <w:r>
              <w:rPr>
                <w:rFonts w:ascii="Times New Roman" w:hAnsi="Times New Roman" w:cs="Times New Roman"/>
                <w:sz w:val="20"/>
                <w:szCs w:val="20"/>
              </w:rPr>
              <w:t xml:space="preserve"> -</w:t>
            </w:r>
            <w:r w:rsidRPr="00504E86">
              <w:rPr>
                <w:rFonts w:ascii="Times New Roman" w:hAnsi="Times New Roman" w:cs="Times New Roman"/>
                <w:sz w:val="20"/>
                <w:szCs w:val="20"/>
              </w:rPr>
              <w:t xml:space="preserve"> Fire and other damage to property insurance</w:t>
            </w:r>
          </w:p>
          <w:p w:rsidR="00FF0155" w:rsidRPr="00504E86" w:rsidRDefault="00FF0155" w:rsidP="00FF0155">
            <w:pPr>
              <w:rPr>
                <w:rFonts w:ascii="Times New Roman" w:hAnsi="Times New Roman" w:cs="Times New Roman"/>
                <w:sz w:val="20"/>
                <w:szCs w:val="20"/>
              </w:rPr>
            </w:pPr>
            <w:r w:rsidRPr="00504E86">
              <w:rPr>
                <w:rFonts w:ascii="Times New Roman" w:hAnsi="Times New Roman" w:cs="Times New Roman"/>
                <w:sz w:val="20"/>
                <w:szCs w:val="20"/>
              </w:rPr>
              <w:t>8</w:t>
            </w:r>
            <w:r>
              <w:rPr>
                <w:rFonts w:ascii="Times New Roman" w:hAnsi="Times New Roman" w:cs="Times New Roman"/>
                <w:sz w:val="20"/>
                <w:szCs w:val="20"/>
              </w:rPr>
              <w:t xml:space="preserve"> -</w:t>
            </w:r>
            <w:r w:rsidRPr="00504E86">
              <w:rPr>
                <w:rFonts w:ascii="Times New Roman" w:hAnsi="Times New Roman" w:cs="Times New Roman"/>
                <w:sz w:val="20"/>
                <w:szCs w:val="20"/>
              </w:rPr>
              <w:t xml:space="preserve"> General liability insurance</w:t>
            </w:r>
          </w:p>
          <w:p w:rsidR="00FF0155" w:rsidRPr="00504E86" w:rsidRDefault="00FF0155" w:rsidP="00FF0155">
            <w:pPr>
              <w:rPr>
                <w:rFonts w:ascii="Times New Roman" w:hAnsi="Times New Roman" w:cs="Times New Roman"/>
                <w:sz w:val="20"/>
                <w:szCs w:val="20"/>
              </w:rPr>
            </w:pPr>
            <w:r w:rsidRPr="00504E86">
              <w:rPr>
                <w:rFonts w:ascii="Times New Roman" w:hAnsi="Times New Roman" w:cs="Times New Roman"/>
                <w:sz w:val="20"/>
                <w:szCs w:val="20"/>
              </w:rPr>
              <w:t>9</w:t>
            </w:r>
            <w:r>
              <w:rPr>
                <w:rFonts w:ascii="Times New Roman" w:hAnsi="Times New Roman" w:cs="Times New Roman"/>
                <w:sz w:val="20"/>
                <w:szCs w:val="20"/>
              </w:rPr>
              <w:t xml:space="preserve"> -</w:t>
            </w:r>
            <w:r w:rsidRPr="00504E86">
              <w:rPr>
                <w:rFonts w:ascii="Times New Roman" w:hAnsi="Times New Roman" w:cs="Times New Roman"/>
                <w:sz w:val="20"/>
                <w:szCs w:val="20"/>
              </w:rPr>
              <w:t xml:space="preserve"> Credit and </w:t>
            </w:r>
            <w:proofErr w:type="spellStart"/>
            <w:r w:rsidRPr="00504E86">
              <w:rPr>
                <w:rFonts w:ascii="Times New Roman" w:hAnsi="Times New Roman" w:cs="Times New Roman"/>
                <w:sz w:val="20"/>
                <w:szCs w:val="20"/>
              </w:rPr>
              <w:t>suretyship</w:t>
            </w:r>
            <w:proofErr w:type="spellEnd"/>
            <w:r w:rsidRPr="00504E86">
              <w:rPr>
                <w:rFonts w:ascii="Times New Roman" w:hAnsi="Times New Roman" w:cs="Times New Roman"/>
                <w:sz w:val="20"/>
                <w:szCs w:val="20"/>
              </w:rPr>
              <w:t xml:space="preserve"> insurance</w:t>
            </w:r>
          </w:p>
          <w:p w:rsidR="00FF0155" w:rsidRPr="00504E86" w:rsidRDefault="00FF0155" w:rsidP="00FF0155">
            <w:pPr>
              <w:rPr>
                <w:rFonts w:ascii="Times New Roman" w:hAnsi="Times New Roman" w:cs="Times New Roman"/>
                <w:sz w:val="20"/>
                <w:szCs w:val="20"/>
              </w:rPr>
            </w:pPr>
            <w:r w:rsidRPr="00504E86">
              <w:rPr>
                <w:rFonts w:ascii="Times New Roman" w:hAnsi="Times New Roman" w:cs="Times New Roman"/>
                <w:sz w:val="20"/>
                <w:szCs w:val="20"/>
              </w:rPr>
              <w:t>10</w:t>
            </w:r>
            <w:r>
              <w:rPr>
                <w:rFonts w:ascii="Times New Roman" w:hAnsi="Times New Roman" w:cs="Times New Roman"/>
                <w:sz w:val="20"/>
                <w:szCs w:val="20"/>
              </w:rPr>
              <w:t xml:space="preserve"> -</w:t>
            </w:r>
            <w:r w:rsidRPr="00504E86">
              <w:rPr>
                <w:rFonts w:ascii="Times New Roman" w:hAnsi="Times New Roman" w:cs="Times New Roman"/>
                <w:sz w:val="20"/>
                <w:szCs w:val="20"/>
              </w:rPr>
              <w:t xml:space="preserve"> Legal expenses insurance</w:t>
            </w:r>
          </w:p>
          <w:p w:rsidR="00FF0155" w:rsidRPr="00504E86" w:rsidRDefault="00FF0155" w:rsidP="00FF0155">
            <w:pPr>
              <w:rPr>
                <w:rFonts w:ascii="Times New Roman" w:hAnsi="Times New Roman" w:cs="Times New Roman"/>
                <w:sz w:val="20"/>
                <w:szCs w:val="20"/>
              </w:rPr>
            </w:pPr>
            <w:r w:rsidRPr="00504E86">
              <w:rPr>
                <w:rFonts w:ascii="Times New Roman" w:hAnsi="Times New Roman" w:cs="Times New Roman"/>
                <w:sz w:val="20"/>
                <w:szCs w:val="20"/>
              </w:rPr>
              <w:t>11</w:t>
            </w:r>
            <w:r>
              <w:rPr>
                <w:rFonts w:ascii="Times New Roman" w:hAnsi="Times New Roman" w:cs="Times New Roman"/>
                <w:sz w:val="20"/>
                <w:szCs w:val="20"/>
              </w:rPr>
              <w:t xml:space="preserve"> -</w:t>
            </w:r>
            <w:r w:rsidRPr="00504E86">
              <w:rPr>
                <w:rFonts w:ascii="Times New Roman" w:hAnsi="Times New Roman" w:cs="Times New Roman"/>
                <w:sz w:val="20"/>
                <w:szCs w:val="20"/>
              </w:rPr>
              <w:t xml:space="preserve"> Assistance</w:t>
            </w:r>
          </w:p>
          <w:p w:rsidR="00286F3C" w:rsidRPr="00FF0155" w:rsidRDefault="00FF0155" w:rsidP="00A5714A">
            <w:pPr>
              <w:rPr>
                <w:rFonts w:ascii="Times New Roman" w:hAnsi="Times New Roman" w:cs="Times New Roman"/>
                <w:sz w:val="20"/>
                <w:szCs w:val="20"/>
              </w:rPr>
            </w:pPr>
            <w:r w:rsidRPr="00504E86">
              <w:rPr>
                <w:rFonts w:ascii="Times New Roman" w:hAnsi="Times New Roman" w:cs="Times New Roman"/>
                <w:sz w:val="20"/>
                <w:szCs w:val="20"/>
              </w:rPr>
              <w:t>12</w:t>
            </w:r>
            <w:r>
              <w:rPr>
                <w:rFonts w:ascii="Times New Roman" w:hAnsi="Times New Roman" w:cs="Times New Roman"/>
                <w:sz w:val="20"/>
                <w:szCs w:val="20"/>
              </w:rPr>
              <w:t xml:space="preserve"> -</w:t>
            </w:r>
            <w:r w:rsidRPr="00504E86">
              <w:rPr>
                <w:rFonts w:ascii="Times New Roman" w:hAnsi="Times New Roman" w:cs="Times New Roman"/>
                <w:sz w:val="20"/>
                <w:szCs w:val="20"/>
              </w:rPr>
              <w:t xml:space="preserve"> Miscellaneous financial loss</w:t>
            </w:r>
          </w:p>
        </w:tc>
      </w:tr>
      <w:tr w:rsidR="00286F3C" w:rsidRPr="00FF0155" w:rsidTr="00A5714A">
        <w:trPr>
          <w:trHeight w:val="630"/>
        </w:trPr>
        <w:tc>
          <w:tcPr>
            <w:tcW w:w="1526" w:type="dxa"/>
          </w:tcPr>
          <w:p w:rsidR="004E600B" w:rsidRDefault="00B666F1" w:rsidP="004E600B">
            <w:pPr>
              <w:rPr>
                <w:rFonts w:ascii="Times New Roman" w:hAnsi="Times New Roman" w:cs="Times New Roman"/>
                <w:sz w:val="20"/>
                <w:szCs w:val="20"/>
              </w:rPr>
            </w:pPr>
            <w:r w:rsidRPr="00FF0155">
              <w:rPr>
                <w:rFonts w:ascii="Times New Roman" w:hAnsi="Times New Roman" w:cs="Times New Roman"/>
                <w:sz w:val="20"/>
                <w:szCs w:val="20"/>
              </w:rPr>
              <w:lastRenderedPageBreak/>
              <w:t>C0020</w:t>
            </w:r>
            <w:r w:rsidR="004E600B" w:rsidRPr="00FF0155">
              <w:rPr>
                <w:rFonts w:ascii="Times New Roman" w:hAnsi="Times New Roman" w:cs="Times New Roman"/>
                <w:sz w:val="20"/>
                <w:szCs w:val="20"/>
              </w:rPr>
              <w:t>/R0010</w:t>
            </w:r>
            <w:r w:rsidR="00FF0155">
              <w:rPr>
                <w:rFonts w:ascii="Times New Roman" w:hAnsi="Times New Roman" w:cs="Times New Roman"/>
                <w:sz w:val="20"/>
                <w:szCs w:val="20"/>
              </w:rPr>
              <w:t>-</w:t>
            </w:r>
            <w:r w:rsidR="004E600B" w:rsidRPr="00FF0155">
              <w:rPr>
                <w:rFonts w:ascii="Times New Roman" w:hAnsi="Times New Roman" w:cs="Times New Roman"/>
                <w:sz w:val="20"/>
                <w:szCs w:val="20"/>
              </w:rPr>
              <w:t>R0210</w:t>
            </w:r>
          </w:p>
          <w:p w:rsidR="00FF0155" w:rsidRPr="00FF0155" w:rsidRDefault="00FF0155" w:rsidP="004E600B">
            <w:pPr>
              <w:rPr>
                <w:rFonts w:ascii="Times New Roman" w:hAnsi="Times New Roman" w:cs="Times New Roman"/>
                <w:sz w:val="20"/>
                <w:szCs w:val="20"/>
              </w:rPr>
            </w:pPr>
            <w:r>
              <w:rPr>
                <w:rFonts w:ascii="Times New Roman" w:hAnsi="Times New Roman" w:cs="Times New Roman"/>
                <w:sz w:val="20"/>
                <w:szCs w:val="20"/>
              </w:rPr>
              <w:t>(A1-A21)</w:t>
            </w:r>
          </w:p>
          <w:p w:rsidR="00286F3C" w:rsidRPr="00FF0155" w:rsidRDefault="00286F3C" w:rsidP="004E600B">
            <w:pPr>
              <w:rPr>
                <w:rFonts w:ascii="Times New Roman" w:hAnsi="Times New Roman" w:cs="Times New Roman"/>
                <w:sz w:val="20"/>
                <w:szCs w:val="20"/>
              </w:rPr>
            </w:pPr>
          </w:p>
        </w:tc>
        <w:tc>
          <w:tcPr>
            <w:tcW w:w="1559" w:type="dxa"/>
          </w:tcPr>
          <w:p w:rsidR="00286F3C" w:rsidRPr="00FF0155" w:rsidRDefault="00286F3C" w:rsidP="009B5058">
            <w:pPr>
              <w:rPr>
                <w:rFonts w:ascii="Times New Roman" w:hAnsi="Times New Roman" w:cs="Times New Roman"/>
                <w:sz w:val="20"/>
                <w:szCs w:val="20"/>
              </w:rPr>
            </w:pPr>
            <w:r w:rsidRPr="00FF0155">
              <w:rPr>
                <w:rFonts w:ascii="Times New Roman" w:hAnsi="Times New Roman" w:cs="Times New Roman"/>
                <w:sz w:val="20"/>
                <w:szCs w:val="20"/>
              </w:rPr>
              <w:t>Start sum insured</w:t>
            </w:r>
          </w:p>
        </w:tc>
        <w:tc>
          <w:tcPr>
            <w:tcW w:w="6157" w:type="dxa"/>
          </w:tcPr>
          <w:p w:rsidR="00286F3C" w:rsidRPr="00FF0155" w:rsidRDefault="00286F3C" w:rsidP="009B5058">
            <w:pPr>
              <w:rPr>
                <w:rFonts w:ascii="Times New Roman" w:hAnsi="Times New Roman" w:cs="Times New Roman"/>
                <w:sz w:val="20"/>
                <w:szCs w:val="20"/>
              </w:rPr>
            </w:pPr>
            <w:r w:rsidRPr="00FF0155">
              <w:rPr>
                <w:rFonts w:ascii="Times New Roman" w:hAnsi="Times New Roman" w:cs="Times New Roman"/>
                <w:sz w:val="20"/>
                <w:szCs w:val="20"/>
              </w:rPr>
              <w:t>Start amount of the interval within which the sum insured of the individual underwriting risk belongs and needs to be aggregated.</w:t>
            </w:r>
          </w:p>
          <w:p w:rsidR="00286F3C" w:rsidRPr="00FF0155" w:rsidRDefault="00286F3C" w:rsidP="009B5058">
            <w:pPr>
              <w:rPr>
                <w:rFonts w:ascii="Times New Roman" w:hAnsi="Times New Roman" w:cs="Times New Roman"/>
                <w:sz w:val="20"/>
                <w:szCs w:val="20"/>
              </w:rPr>
            </w:pPr>
          </w:p>
          <w:p w:rsidR="00286F3C" w:rsidRPr="00FF0155" w:rsidRDefault="00CE26E3" w:rsidP="009B5058">
            <w:pPr>
              <w:rPr>
                <w:rFonts w:ascii="Times New Roman" w:hAnsi="Times New Roman" w:cs="Times New Roman"/>
                <w:sz w:val="20"/>
                <w:szCs w:val="20"/>
              </w:rPr>
            </w:pPr>
            <w:r w:rsidRPr="00FF0155">
              <w:rPr>
                <w:rFonts w:ascii="Times New Roman" w:hAnsi="Times New Roman" w:cs="Times New Roman"/>
                <w:sz w:val="20"/>
                <w:szCs w:val="20"/>
              </w:rPr>
              <w:t xml:space="preserve">In case the reporting currency is in Euros, one of the </w:t>
            </w:r>
            <w:r w:rsidR="00286F3C" w:rsidRPr="00FF0155">
              <w:rPr>
                <w:rFonts w:ascii="Times New Roman" w:hAnsi="Times New Roman" w:cs="Times New Roman"/>
                <w:sz w:val="20"/>
                <w:szCs w:val="20"/>
              </w:rPr>
              <w:t xml:space="preserve"> following 5 base options for the distribution of the underwriting risks can be used:</w:t>
            </w:r>
          </w:p>
          <w:p w:rsidR="00286F3C" w:rsidRPr="00FF0155" w:rsidRDefault="006B7F5E" w:rsidP="006B7F5E">
            <w:pPr>
              <w:rPr>
                <w:rFonts w:ascii="Times New Roman" w:hAnsi="Times New Roman" w:cs="Times New Roman"/>
                <w:sz w:val="20"/>
                <w:szCs w:val="20"/>
              </w:rPr>
            </w:pPr>
            <w:r w:rsidRPr="00FF0155">
              <w:rPr>
                <w:rFonts w:ascii="Times New Roman" w:hAnsi="Times New Roman" w:cs="Times New Roman"/>
                <w:sz w:val="20"/>
                <w:szCs w:val="20"/>
              </w:rPr>
              <w:t xml:space="preserve">1 - </w:t>
            </w:r>
            <w:r w:rsidR="00286F3C" w:rsidRPr="00FF0155">
              <w:rPr>
                <w:rFonts w:ascii="Times New Roman" w:hAnsi="Times New Roman" w:cs="Times New Roman"/>
                <w:sz w:val="20"/>
                <w:szCs w:val="20"/>
              </w:rPr>
              <w:t xml:space="preserve">20 brackets of 25,000 plus 1 extra bracket for </w:t>
            </w:r>
            <w:r w:rsidR="00652F47" w:rsidRPr="00FF0155">
              <w:rPr>
                <w:rFonts w:ascii="Times New Roman" w:hAnsi="Times New Roman" w:cs="Times New Roman"/>
                <w:sz w:val="20"/>
                <w:szCs w:val="20"/>
              </w:rPr>
              <w:t>Sum Insured</w:t>
            </w:r>
            <w:del w:id="25" w:author="Author">
              <w:r w:rsidR="00652F47" w:rsidRPr="00FF0155" w:rsidDel="003D2F18">
                <w:rPr>
                  <w:rFonts w:ascii="Times New Roman" w:hAnsi="Times New Roman" w:cs="Times New Roman"/>
                  <w:sz w:val="20"/>
                  <w:szCs w:val="20"/>
                </w:rPr>
                <w:delText xml:space="preserve"> </w:delText>
              </w:r>
            </w:del>
            <w:r w:rsidR="00652F47" w:rsidRPr="00FF0155">
              <w:rPr>
                <w:rFonts w:ascii="Times New Roman" w:hAnsi="Times New Roman" w:cs="Times New Roman"/>
                <w:sz w:val="20"/>
                <w:szCs w:val="20"/>
              </w:rPr>
              <w:t xml:space="preserve"> </w:t>
            </w:r>
            <w:r w:rsidR="00286F3C" w:rsidRPr="00FF0155">
              <w:rPr>
                <w:rFonts w:ascii="Times New Roman" w:hAnsi="Times New Roman" w:cs="Times New Roman"/>
                <w:sz w:val="20"/>
                <w:szCs w:val="20"/>
              </w:rPr>
              <w:t>&gt; 500,000.</w:t>
            </w:r>
          </w:p>
          <w:p w:rsidR="00286F3C" w:rsidRPr="00FF0155" w:rsidRDefault="006B7F5E" w:rsidP="006B7F5E">
            <w:pPr>
              <w:rPr>
                <w:rFonts w:ascii="Times New Roman" w:hAnsi="Times New Roman" w:cs="Times New Roman"/>
                <w:sz w:val="20"/>
                <w:szCs w:val="20"/>
              </w:rPr>
            </w:pPr>
            <w:r w:rsidRPr="00FF0155">
              <w:rPr>
                <w:rFonts w:ascii="Times New Roman" w:hAnsi="Times New Roman" w:cs="Times New Roman"/>
                <w:sz w:val="20"/>
                <w:szCs w:val="20"/>
              </w:rPr>
              <w:t xml:space="preserve">2 - </w:t>
            </w:r>
            <w:r w:rsidR="00286F3C" w:rsidRPr="00FF0155">
              <w:rPr>
                <w:rFonts w:ascii="Times New Roman" w:hAnsi="Times New Roman" w:cs="Times New Roman"/>
                <w:sz w:val="20"/>
                <w:szCs w:val="20"/>
              </w:rPr>
              <w:t xml:space="preserve">20 brackets of 50,000 plus 1 extra bracket for </w:t>
            </w:r>
            <w:r w:rsidR="00652F47" w:rsidRPr="00FF0155">
              <w:rPr>
                <w:rFonts w:ascii="Times New Roman" w:hAnsi="Times New Roman" w:cs="Times New Roman"/>
                <w:sz w:val="20"/>
                <w:szCs w:val="20"/>
              </w:rPr>
              <w:t xml:space="preserve">Sum </w:t>
            </w:r>
            <w:proofErr w:type="gramStart"/>
            <w:r w:rsidR="00652F47" w:rsidRPr="00FF0155">
              <w:rPr>
                <w:rFonts w:ascii="Times New Roman" w:hAnsi="Times New Roman" w:cs="Times New Roman"/>
                <w:sz w:val="20"/>
                <w:szCs w:val="20"/>
              </w:rPr>
              <w:t xml:space="preserve">Insured  </w:t>
            </w:r>
            <w:r w:rsidR="00286F3C" w:rsidRPr="00FF0155">
              <w:rPr>
                <w:rFonts w:ascii="Times New Roman" w:hAnsi="Times New Roman" w:cs="Times New Roman"/>
                <w:sz w:val="20"/>
                <w:szCs w:val="20"/>
              </w:rPr>
              <w:t>&gt;</w:t>
            </w:r>
            <w:proofErr w:type="gramEnd"/>
            <w:r w:rsidR="00286F3C" w:rsidRPr="00FF0155">
              <w:rPr>
                <w:rFonts w:ascii="Times New Roman" w:hAnsi="Times New Roman" w:cs="Times New Roman"/>
                <w:sz w:val="20"/>
                <w:szCs w:val="20"/>
              </w:rPr>
              <w:t xml:space="preserve"> 1 m</w:t>
            </w:r>
            <w:r w:rsidR="00CA6E8C" w:rsidRPr="00FF0155">
              <w:rPr>
                <w:rFonts w:ascii="Times New Roman" w:hAnsi="Times New Roman" w:cs="Times New Roman"/>
                <w:sz w:val="20"/>
                <w:szCs w:val="20"/>
              </w:rPr>
              <w:t>illio</w:t>
            </w:r>
            <w:r w:rsidR="00286F3C" w:rsidRPr="00FF0155">
              <w:rPr>
                <w:rFonts w:ascii="Times New Roman" w:hAnsi="Times New Roman" w:cs="Times New Roman"/>
                <w:sz w:val="20"/>
                <w:szCs w:val="20"/>
              </w:rPr>
              <w:t>n.</w:t>
            </w:r>
          </w:p>
          <w:p w:rsidR="00286F3C" w:rsidRPr="00FF0155" w:rsidRDefault="006B7F5E" w:rsidP="006B7F5E">
            <w:pPr>
              <w:rPr>
                <w:rFonts w:ascii="Times New Roman" w:hAnsi="Times New Roman" w:cs="Times New Roman"/>
                <w:sz w:val="20"/>
                <w:szCs w:val="20"/>
              </w:rPr>
            </w:pPr>
            <w:r w:rsidRPr="00FF0155">
              <w:rPr>
                <w:rFonts w:ascii="Times New Roman" w:hAnsi="Times New Roman" w:cs="Times New Roman"/>
                <w:sz w:val="20"/>
                <w:szCs w:val="20"/>
              </w:rPr>
              <w:t xml:space="preserve">3 - </w:t>
            </w:r>
            <w:r w:rsidR="00286F3C" w:rsidRPr="00FF0155">
              <w:rPr>
                <w:rFonts w:ascii="Times New Roman" w:hAnsi="Times New Roman" w:cs="Times New Roman"/>
                <w:sz w:val="20"/>
                <w:szCs w:val="20"/>
              </w:rPr>
              <w:t xml:space="preserve">20 brackets of 250,000 plus 1 extra bracket for </w:t>
            </w:r>
            <w:r w:rsidR="00652F47" w:rsidRPr="00FF0155">
              <w:rPr>
                <w:rFonts w:ascii="Times New Roman" w:hAnsi="Times New Roman" w:cs="Times New Roman"/>
                <w:sz w:val="20"/>
                <w:szCs w:val="20"/>
              </w:rPr>
              <w:t xml:space="preserve">Sum </w:t>
            </w:r>
            <w:proofErr w:type="gramStart"/>
            <w:r w:rsidR="00652F47" w:rsidRPr="00FF0155">
              <w:rPr>
                <w:rFonts w:ascii="Times New Roman" w:hAnsi="Times New Roman" w:cs="Times New Roman"/>
                <w:sz w:val="20"/>
                <w:szCs w:val="20"/>
              </w:rPr>
              <w:t xml:space="preserve">Insured  </w:t>
            </w:r>
            <w:r w:rsidR="00286F3C" w:rsidRPr="00FF0155">
              <w:rPr>
                <w:rFonts w:ascii="Times New Roman" w:hAnsi="Times New Roman" w:cs="Times New Roman"/>
                <w:sz w:val="20"/>
                <w:szCs w:val="20"/>
              </w:rPr>
              <w:t>&gt;</w:t>
            </w:r>
            <w:proofErr w:type="gramEnd"/>
            <w:r w:rsidR="00286F3C" w:rsidRPr="00FF0155">
              <w:rPr>
                <w:rFonts w:ascii="Times New Roman" w:hAnsi="Times New Roman" w:cs="Times New Roman"/>
                <w:sz w:val="20"/>
                <w:szCs w:val="20"/>
              </w:rPr>
              <w:t xml:space="preserve"> 5 m</w:t>
            </w:r>
            <w:r w:rsidR="00CA6E8C" w:rsidRPr="00FF0155">
              <w:rPr>
                <w:rFonts w:ascii="Times New Roman" w:hAnsi="Times New Roman" w:cs="Times New Roman"/>
                <w:sz w:val="20"/>
                <w:szCs w:val="20"/>
              </w:rPr>
              <w:t>illio</w:t>
            </w:r>
            <w:r w:rsidR="00286F3C" w:rsidRPr="00FF0155">
              <w:rPr>
                <w:rFonts w:ascii="Times New Roman" w:hAnsi="Times New Roman" w:cs="Times New Roman"/>
                <w:sz w:val="20"/>
                <w:szCs w:val="20"/>
              </w:rPr>
              <w:t>n.</w:t>
            </w:r>
          </w:p>
          <w:p w:rsidR="00286F3C" w:rsidRPr="00FF0155" w:rsidRDefault="006B7F5E" w:rsidP="006B7F5E">
            <w:pPr>
              <w:rPr>
                <w:rFonts w:ascii="Times New Roman" w:hAnsi="Times New Roman" w:cs="Times New Roman"/>
                <w:sz w:val="20"/>
                <w:szCs w:val="20"/>
              </w:rPr>
            </w:pPr>
            <w:r w:rsidRPr="00FF0155">
              <w:rPr>
                <w:rFonts w:ascii="Times New Roman" w:hAnsi="Times New Roman" w:cs="Times New Roman"/>
                <w:sz w:val="20"/>
                <w:szCs w:val="20"/>
              </w:rPr>
              <w:t xml:space="preserve">4 - </w:t>
            </w:r>
            <w:r w:rsidR="00286F3C" w:rsidRPr="00FF0155">
              <w:rPr>
                <w:rFonts w:ascii="Times New Roman" w:hAnsi="Times New Roman" w:cs="Times New Roman"/>
                <w:sz w:val="20"/>
                <w:szCs w:val="20"/>
              </w:rPr>
              <w:t>20 brackets of 1 m</w:t>
            </w:r>
            <w:r w:rsidR="00CA6E8C" w:rsidRPr="00FF0155">
              <w:rPr>
                <w:rFonts w:ascii="Times New Roman" w:hAnsi="Times New Roman" w:cs="Times New Roman"/>
                <w:sz w:val="20"/>
                <w:szCs w:val="20"/>
              </w:rPr>
              <w:t>il</w:t>
            </w:r>
            <w:r w:rsidR="00286F3C" w:rsidRPr="00FF0155">
              <w:rPr>
                <w:rFonts w:ascii="Times New Roman" w:hAnsi="Times New Roman" w:cs="Times New Roman"/>
                <w:sz w:val="20"/>
                <w:szCs w:val="20"/>
              </w:rPr>
              <w:t>l</w:t>
            </w:r>
            <w:r w:rsidR="00CA6E8C" w:rsidRPr="00FF0155">
              <w:rPr>
                <w:rFonts w:ascii="Times New Roman" w:hAnsi="Times New Roman" w:cs="Times New Roman"/>
                <w:sz w:val="20"/>
                <w:szCs w:val="20"/>
              </w:rPr>
              <w:t>io</w:t>
            </w:r>
            <w:r w:rsidR="00286F3C" w:rsidRPr="00FF0155">
              <w:rPr>
                <w:rFonts w:ascii="Times New Roman" w:hAnsi="Times New Roman" w:cs="Times New Roman"/>
                <w:sz w:val="20"/>
                <w:szCs w:val="20"/>
              </w:rPr>
              <w:t xml:space="preserve">n plus 1 extra bracket for </w:t>
            </w:r>
            <w:r w:rsidR="00652F47" w:rsidRPr="00FF0155">
              <w:rPr>
                <w:rFonts w:ascii="Times New Roman" w:hAnsi="Times New Roman" w:cs="Times New Roman"/>
                <w:sz w:val="20"/>
                <w:szCs w:val="20"/>
              </w:rPr>
              <w:t xml:space="preserve">Sum </w:t>
            </w:r>
            <w:proofErr w:type="gramStart"/>
            <w:r w:rsidR="00652F47" w:rsidRPr="00FF0155">
              <w:rPr>
                <w:rFonts w:ascii="Times New Roman" w:hAnsi="Times New Roman" w:cs="Times New Roman"/>
                <w:sz w:val="20"/>
                <w:szCs w:val="20"/>
              </w:rPr>
              <w:t xml:space="preserve">Insured  </w:t>
            </w:r>
            <w:r w:rsidR="00286F3C" w:rsidRPr="00FF0155">
              <w:rPr>
                <w:rFonts w:ascii="Times New Roman" w:hAnsi="Times New Roman" w:cs="Times New Roman"/>
                <w:sz w:val="20"/>
                <w:szCs w:val="20"/>
              </w:rPr>
              <w:t>&gt;</w:t>
            </w:r>
            <w:proofErr w:type="gramEnd"/>
            <w:r w:rsidR="00286F3C" w:rsidRPr="00FF0155">
              <w:rPr>
                <w:rFonts w:ascii="Times New Roman" w:hAnsi="Times New Roman" w:cs="Times New Roman"/>
                <w:sz w:val="20"/>
                <w:szCs w:val="20"/>
              </w:rPr>
              <w:t xml:space="preserve"> 20 m</w:t>
            </w:r>
            <w:r w:rsidR="00CA6E8C" w:rsidRPr="00FF0155">
              <w:rPr>
                <w:rFonts w:ascii="Times New Roman" w:hAnsi="Times New Roman" w:cs="Times New Roman"/>
                <w:sz w:val="20"/>
                <w:szCs w:val="20"/>
              </w:rPr>
              <w:t>il</w:t>
            </w:r>
            <w:r w:rsidR="00286F3C" w:rsidRPr="00FF0155">
              <w:rPr>
                <w:rFonts w:ascii="Times New Roman" w:hAnsi="Times New Roman" w:cs="Times New Roman"/>
                <w:sz w:val="20"/>
                <w:szCs w:val="20"/>
              </w:rPr>
              <w:t>l</w:t>
            </w:r>
            <w:r w:rsidR="00CA6E8C" w:rsidRPr="00FF0155">
              <w:rPr>
                <w:rFonts w:ascii="Times New Roman" w:hAnsi="Times New Roman" w:cs="Times New Roman"/>
                <w:sz w:val="20"/>
                <w:szCs w:val="20"/>
              </w:rPr>
              <w:t>io</w:t>
            </w:r>
            <w:r w:rsidR="00286F3C" w:rsidRPr="00FF0155">
              <w:rPr>
                <w:rFonts w:ascii="Times New Roman" w:hAnsi="Times New Roman" w:cs="Times New Roman"/>
                <w:sz w:val="20"/>
                <w:szCs w:val="20"/>
              </w:rPr>
              <w:t>n.</w:t>
            </w:r>
          </w:p>
          <w:p w:rsidR="00300533" w:rsidRPr="00FF0155" w:rsidRDefault="006B7F5E" w:rsidP="006B7F5E">
            <w:pPr>
              <w:rPr>
                <w:rFonts w:ascii="Times New Roman" w:hAnsi="Times New Roman" w:cs="Times New Roman"/>
                <w:sz w:val="20"/>
                <w:szCs w:val="20"/>
              </w:rPr>
            </w:pPr>
            <w:r w:rsidRPr="00FF0155">
              <w:rPr>
                <w:rFonts w:ascii="Times New Roman" w:hAnsi="Times New Roman" w:cs="Times New Roman"/>
                <w:sz w:val="20"/>
                <w:szCs w:val="20"/>
              </w:rPr>
              <w:t xml:space="preserve">5 - </w:t>
            </w:r>
            <w:r w:rsidR="008F3C64" w:rsidRPr="00FF0155">
              <w:rPr>
                <w:rFonts w:ascii="Times New Roman" w:hAnsi="Times New Roman" w:cs="Times New Roman"/>
                <w:sz w:val="20"/>
                <w:szCs w:val="20"/>
              </w:rPr>
              <w:t>20 brackets of 5 m</w:t>
            </w:r>
            <w:r w:rsidR="00CA6E8C" w:rsidRPr="00FF0155">
              <w:rPr>
                <w:rFonts w:ascii="Times New Roman" w:hAnsi="Times New Roman" w:cs="Times New Roman"/>
                <w:sz w:val="20"/>
                <w:szCs w:val="20"/>
              </w:rPr>
              <w:t>il</w:t>
            </w:r>
            <w:r w:rsidR="008F3C64" w:rsidRPr="00FF0155">
              <w:rPr>
                <w:rFonts w:ascii="Times New Roman" w:hAnsi="Times New Roman" w:cs="Times New Roman"/>
                <w:sz w:val="20"/>
                <w:szCs w:val="20"/>
              </w:rPr>
              <w:t>l</w:t>
            </w:r>
            <w:r w:rsidR="00CA6E8C" w:rsidRPr="00FF0155">
              <w:rPr>
                <w:rFonts w:ascii="Times New Roman" w:hAnsi="Times New Roman" w:cs="Times New Roman"/>
                <w:sz w:val="20"/>
                <w:szCs w:val="20"/>
              </w:rPr>
              <w:t>io</w:t>
            </w:r>
            <w:r w:rsidR="008F3C64" w:rsidRPr="00FF0155">
              <w:rPr>
                <w:rFonts w:ascii="Times New Roman" w:hAnsi="Times New Roman" w:cs="Times New Roman"/>
                <w:sz w:val="20"/>
                <w:szCs w:val="20"/>
              </w:rPr>
              <w:t xml:space="preserve">n plus 1 extra bracket for </w:t>
            </w:r>
            <w:r w:rsidR="00652F47" w:rsidRPr="00FF0155">
              <w:rPr>
                <w:rFonts w:ascii="Times New Roman" w:hAnsi="Times New Roman" w:cs="Times New Roman"/>
                <w:sz w:val="20"/>
                <w:szCs w:val="20"/>
              </w:rPr>
              <w:t xml:space="preserve">Sum </w:t>
            </w:r>
            <w:proofErr w:type="gramStart"/>
            <w:r w:rsidR="00652F47" w:rsidRPr="00FF0155">
              <w:rPr>
                <w:rFonts w:ascii="Times New Roman" w:hAnsi="Times New Roman" w:cs="Times New Roman"/>
                <w:sz w:val="20"/>
                <w:szCs w:val="20"/>
              </w:rPr>
              <w:t xml:space="preserve">Insured  </w:t>
            </w:r>
            <w:r w:rsidR="008F3C64" w:rsidRPr="00FF0155">
              <w:rPr>
                <w:rFonts w:ascii="Times New Roman" w:hAnsi="Times New Roman" w:cs="Times New Roman"/>
                <w:sz w:val="20"/>
                <w:szCs w:val="20"/>
              </w:rPr>
              <w:t>&gt;</w:t>
            </w:r>
            <w:proofErr w:type="gramEnd"/>
            <w:r w:rsidR="008F3C64" w:rsidRPr="00FF0155">
              <w:rPr>
                <w:rFonts w:ascii="Times New Roman" w:hAnsi="Times New Roman" w:cs="Times New Roman"/>
                <w:sz w:val="20"/>
                <w:szCs w:val="20"/>
              </w:rPr>
              <w:t xml:space="preserve"> 100 m</w:t>
            </w:r>
            <w:r w:rsidR="00CA6E8C" w:rsidRPr="00FF0155">
              <w:rPr>
                <w:rFonts w:ascii="Times New Roman" w:hAnsi="Times New Roman" w:cs="Times New Roman"/>
                <w:sz w:val="20"/>
                <w:szCs w:val="20"/>
              </w:rPr>
              <w:t>il</w:t>
            </w:r>
            <w:r w:rsidR="008F3C64" w:rsidRPr="00FF0155">
              <w:rPr>
                <w:rFonts w:ascii="Times New Roman" w:hAnsi="Times New Roman" w:cs="Times New Roman"/>
                <w:sz w:val="20"/>
                <w:szCs w:val="20"/>
              </w:rPr>
              <w:t>l</w:t>
            </w:r>
            <w:r w:rsidR="00CA6E8C" w:rsidRPr="00FF0155">
              <w:rPr>
                <w:rFonts w:ascii="Times New Roman" w:hAnsi="Times New Roman" w:cs="Times New Roman"/>
                <w:sz w:val="20"/>
                <w:szCs w:val="20"/>
              </w:rPr>
              <w:t>io</w:t>
            </w:r>
            <w:r w:rsidR="008F3C64" w:rsidRPr="00FF0155">
              <w:rPr>
                <w:rFonts w:ascii="Times New Roman" w:hAnsi="Times New Roman" w:cs="Times New Roman"/>
                <w:sz w:val="20"/>
                <w:szCs w:val="20"/>
              </w:rPr>
              <w:t>n.</w:t>
            </w:r>
          </w:p>
          <w:p w:rsidR="008F3C64" w:rsidRPr="00FF0155" w:rsidRDefault="008F3C64" w:rsidP="008F3C64">
            <w:pPr>
              <w:rPr>
                <w:rFonts w:ascii="Times New Roman" w:hAnsi="Times New Roman" w:cs="Times New Roman"/>
                <w:sz w:val="20"/>
                <w:szCs w:val="20"/>
              </w:rPr>
            </w:pPr>
          </w:p>
          <w:p w:rsidR="00CE26E3" w:rsidRPr="00FF0155" w:rsidRDefault="00CE26E3" w:rsidP="00CE26E3">
            <w:pPr>
              <w:rPr>
                <w:rFonts w:ascii="Times New Roman" w:hAnsi="Times New Roman" w:cs="Times New Roman"/>
                <w:sz w:val="20"/>
                <w:szCs w:val="20"/>
              </w:rPr>
            </w:pPr>
            <w:r w:rsidRPr="00FF0155">
              <w:rPr>
                <w:rFonts w:ascii="Times New Roman" w:hAnsi="Times New Roman" w:cs="Times New Roman"/>
                <w:sz w:val="20"/>
                <w:szCs w:val="20"/>
              </w:rPr>
              <w:t xml:space="preserve">However, an undertaking should use undertaking specific brackets, in particular when </w:t>
            </w:r>
            <w:r w:rsidR="00652F47" w:rsidRPr="00FF0155">
              <w:rPr>
                <w:rFonts w:ascii="Times New Roman" w:hAnsi="Times New Roman" w:cs="Times New Roman"/>
                <w:sz w:val="20"/>
                <w:szCs w:val="20"/>
              </w:rPr>
              <w:t xml:space="preserve">Sum Insured </w:t>
            </w:r>
            <w:r w:rsidRPr="00FF0155">
              <w:rPr>
                <w:rFonts w:ascii="Times New Roman" w:hAnsi="Times New Roman" w:cs="Times New Roman"/>
                <w:sz w:val="20"/>
                <w:szCs w:val="20"/>
              </w:rPr>
              <w:t xml:space="preserve"> &lt; 100,000 to guarantee that the level of detail is sufficient to provide adequate insight in the distribution of the claims incurred</w:t>
            </w:r>
            <w:ins w:id="26" w:author="Author">
              <w:r w:rsidR="004E5E9C">
                <w:rPr>
                  <w:rFonts w:ascii="Times New Roman" w:hAnsi="Times New Roman" w:cs="Times New Roman"/>
                  <w:sz w:val="20"/>
                  <w:szCs w:val="20"/>
                </w:rPr>
                <w:t xml:space="preserve">, unless </w:t>
              </w:r>
              <w:r w:rsidR="004E5E9C" w:rsidRPr="00392BFC">
                <w:rPr>
                  <w:rFonts w:ascii="Times New Roman" w:hAnsi="Times New Roman" w:cs="Times New Roman"/>
                  <w:sz w:val="20"/>
                  <w:szCs w:val="20"/>
                </w:rPr>
                <w:t>already specified by the supervisory authority</w:t>
              </w:r>
            </w:ins>
            <w:r w:rsidRPr="00FF0155">
              <w:rPr>
                <w:rFonts w:ascii="Times New Roman" w:hAnsi="Times New Roman" w:cs="Times New Roman"/>
                <w:sz w:val="20"/>
                <w:szCs w:val="20"/>
              </w:rPr>
              <w:t xml:space="preserve">. </w:t>
            </w:r>
          </w:p>
          <w:p w:rsidR="00CE26E3" w:rsidRPr="00FF0155" w:rsidRDefault="00CE26E3" w:rsidP="00CE26E3">
            <w:pPr>
              <w:rPr>
                <w:rFonts w:ascii="Times New Roman" w:hAnsi="Times New Roman" w:cs="Times New Roman"/>
                <w:sz w:val="20"/>
                <w:szCs w:val="20"/>
              </w:rPr>
            </w:pPr>
          </w:p>
          <w:p w:rsidR="00CE26E3" w:rsidRPr="00FF0155" w:rsidRDefault="00CE26E3" w:rsidP="00CE26E3">
            <w:pPr>
              <w:rPr>
                <w:rFonts w:ascii="Times New Roman" w:hAnsi="Times New Roman" w:cs="Times New Roman"/>
                <w:sz w:val="20"/>
                <w:szCs w:val="20"/>
              </w:rPr>
            </w:pPr>
            <w:r w:rsidRPr="00FF0155">
              <w:rPr>
                <w:rFonts w:ascii="Times New Roman" w:hAnsi="Times New Roman" w:cs="Times New Roman"/>
                <w:sz w:val="20"/>
                <w:szCs w:val="20"/>
              </w:rPr>
              <w:t xml:space="preserve">For policies where there is no Sum Insured defined in the policy the undertaking should do their own estimations or use default values. </w:t>
            </w:r>
          </w:p>
          <w:p w:rsidR="00CE26E3" w:rsidRPr="00FF0155" w:rsidRDefault="00CE26E3" w:rsidP="00CE26E3">
            <w:pPr>
              <w:rPr>
                <w:rFonts w:ascii="Times New Roman" w:hAnsi="Times New Roman" w:cs="Times New Roman"/>
                <w:sz w:val="20"/>
                <w:szCs w:val="20"/>
              </w:rPr>
            </w:pPr>
          </w:p>
          <w:p w:rsidR="00CE26E3" w:rsidRPr="00FF0155" w:rsidRDefault="00CE26E3" w:rsidP="00CE26E3">
            <w:pPr>
              <w:rPr>
                <w:rFonts w:ascii="Times New Roman" w:hAnsi="Times New Roman" w:cs="Times New Roman"/>
                <w:sz w:val="20"/>
                <w:szCs w:val="20"/>
              </w:rPr>
            </w:pPr>
            <w:r w:rsidRPr="00FF0155">
              <w:rPr>
                <w:rFonts w:ascii="Times New Roman" w:hAnsi="Times New Roman" w:cs="Times New Roman"/>
                <w:sz w:val="20"/>
                <w:szCs w:val="20"/>
              </w:rPr>
              <w:t>The option chosen needs to be used consistently over the reporting periods, unless the distribution of claims change</w:t>
            </w:r>
            <w:r w:rsidR="0054255B">
              <w:rPr>
                <w:rFonts w:ascii="Times New Roman" w:hAnsi="Times New Roman" w:cs="Times New Roman"/>
                <w:sz w:val="20"/>
                <w:szCs w:val="20"/>
              </w:rPr>
              <w:t>s</w:t>
            </w:r>
            <w:r w:rsidRPr="00FF0155">
              <w:rPr>
                <w:rFonts w:ascii="Times New Roman" w:hAnsi="Times New Roman" w:cs="Times New Roman"/>
                <w:sz w:val="20"/>
                <w:szCs w:val="20"/>
              </w:rPr>
              <w:t xml:space="preserve"> significantly. </w:t>
            </w:r>
          </w:p>
          <w:p w:rsidR="00CE26E3" w:rsidRPr="00FF0155" w:rsidRDefault="00CE26E3" w:rsidP="00CE26E3">
            <w:pPr>
              <w:rPr>
                <w:rFonts w:ascii="Times New Roman" w:hAnsi="Times New Roman" w:cs="Times New Roman"/>
                <w:sz w:val="20"/>
                <w:szCs w:val="20"/>
              </w:rPr>
            </w:pPr>
          </w:p>
          <w:p w:rsidR="00CE26E3" w:rsidRPr="00FF0155" w:rsidRDefault="00CE26E3" w:rsidP="008F3C64">
            <w:pPr>
              <w:rPr>
                <w:rFonts w:ascii="Times New Roman" w:hAnsi="Times New Roman" w:cs="Times New Roman"/>
                <w:sz w:val="20"/>
                <w:szCs w:val="20"/>
              </w:rPr>
            </w:pPr>
            <w:r w:rsidRPr="00FF0155">
              <w:rPr>
                <w:rFonts w:ascii="Times New Roman" w:hAnsi="Times New Roman" w:cs="Times New Roman"/>
                <w:sz w:val="20"/>
                <w:szCs w:val="20"/>
              </w:rPr>
              <w:t xml:space="preserve">For different reporting currencies National Supervisory Authorities need to define the equivalent options for the amounts to be used in the 20 brackets.  </w:t>
            </w:r>
          </w:p>
          <w:p w:rsidR="00286F3C" w:rsidRPr="00FF0155" w:rsidRDefault="00286F3C">
            <w:pPr>
              <w:rPr>
                <w:rFonts w:ascii="Times New Roman" w:hAnsi="Times New Roman" w:cs="Times New Roman"/>
                <w:sz w:val="20"/>
                <w:szCs w:val="20"/>
              </w:rPr>
            </w:pPr>
          </w:p>
        </w:tc>
      </w:tr>
      <w:tr w:rsidR="008F3C64" w:rsidRPr="00FF0155" w:rsidTr="00A5714A">
        <w:trPr>
          <w:trHeight w:val="691"/>
        </w:trPr>
        <w:tc>
          <w:tcPr>
            <w:tcW w:w="1526" w:type="dxa"/>
          </w:tcPr>
          <w:p w:rsidR="00FF0155" w:rsidRDefault="00B666F1" w:rsidP="00FF0155">
            <w:pPr>
              <w:rPr>
                <w:rFonts w:ascii="Times New Roman" w:hAnsi="Times New Roman" w:cs="Times New Roman"/>
                <w:sz w:val="20"/>
                <w:szCs w:val="20"/>
              </w:rPr>
            </w:pPr>
            <w:r w:rsidRPr="00FF0155">
              <w:rPr>
                <w:rFonts w:ascii="Times New Roman" w:hAnsi="Times New Roman" w:cs="Times New Roman"/>
                <w:sz w:val="20"/>
                <w:szCs w:val="20"/>
              </w:rPr>
              <w:t>C0030</w:t>
            </w:r>
            <w:r w:rsidR="004E600B" w:rsidRPr="00FF0155">
              <w:rPr>
                <w:rFonts w:ascii="Times New Roman" w:hAnsi="Times New Roman" w:cs="Times New Roman"/>
                <w:sz w:val="20"/>
                <w:szCs w:val="20"/>
              </w:rPr>
              <w:t>/R0010</w:t>
            </w:r>
            <w:r w:rsidR="00FF0155">
              <w:rPr>
                <w:rFonts w:ascii="Times New Roman" w:hAnsi="Times New Roman" w:cs="Times New Roman"/>
                <w:sz w:val="20"/>
                <w:szCs w:val="20"/>
              </w:rPr>
              <w:t>-</w:t>
            </w:r>
            <w:r w:rsidR="00FF0155" w:rsidRPr="00FF0155">
              <w:rPr>
                <w:rFonts w:ascii="Times New Roman" w:hAnsi="Times New Roman" w:cs="Times New Roman"/>
                <w:sz w:val="20"/>
                <w:szCs w:val="20"/>
              </w:rPr>
              <w:t xml:space="preserve"> </w:t>
            </w:r>
            <w:r w:rsidR="004E600B" w:rsidRPr="00FF0155">
              <w:rPr>
                <w:rFonts w:ascii="Times New Roman" w:hAnsi="Times New Roman" w:cs="Times New Roman"/>
                <w:sz w:val="20"/>
                <w:szCs w:val="20"/>
              </w:rPr>
              <w:t>R0200</w:t>
            </w:r>
          </w:p>
          <w:p w:rsidR="008F3C64" w:rsidRPr="00FF0155" w:rsidRDefault="00FF0155" w:rsidP="00FF0155">
            <w:pPr>
              <w:rPr>
                <w:rFonts w:ascii="Times New Roman" w:hAnsi="Times New Roman" w:cs="Times New Roman"/>
                <w:sz w:val="20"/>
                <w:szCs w:val="20"/>
              </w:rPr>
            </w:pPr>
            <w:r>
              <w:rPr>
                <w:rFonts w:ascii="Times New Roman" w:hAnsi="Times New Roman" w:cs="Times New Roman"/>
                <w:sz w:val="20"/>
                <w:szCs w:val="20"/>
              </w:rPr>
              <w:t>(B1-B20)</w:t>
            </w:r>
          </w:p>
        </w:tc>
        <w:tc>
          <w:tcPr>
            <w:tcW w:w="1559" w:type="dxa"/>
          </w:tcPr>
          <w:p w:rsidR="008F3C64" w:rsidRPr="00FF0155" w:rsidRDefault="008F3C64" w:rsidP="00CB40B8">
            <w:pPr>
              <w:rPr>
                <w:rFonts w:ascii="Times New Roman" w:hAnsi="Times New Roman" w:cs="Times New Roman"/>
                <w:sz w:val="20"/>
                <w:szCs w:val="20"/>
              </w:rPr>
            </w:pPr>
            <w:r w:rsidRPr="00FF0155">
              <w:rPr>
                <w:rFonts w:ascii="Times New Roman" w:hAnsi="Times New Roman" w:cs="Times New Roman"/>
                <w:sz w:val="20"/>
                <w:szCs w:val="20"/>
              </w:rPr>
              <w:t>End sum insured</w:t>
            </w:r>
          </w:p>
        </w:tc>
        <w:tc>
          <w:tcPr>
            <w:tcW w:w="6157" w:type="dxa"/>
          </w:tcPr>
          <w:p w:rsidR="008F3C64" w:rsidRPr="00FF0155" w:rsidRDefault="008F3C64" w:rsidP="00CB40B8">
            <w:pPr>
              <w:rPr>
                <w:rFonts w:ascii="Times New Roman" w:hAnsi="Times New Roman" w:cs="Times New Roman"/>
                <w:sz w:val="20"/>
                <w:szCs w:val="20"/>
              </w:rPr>
            </w:pPr>
            <w:r w:rsidRPr="00FF0155">
              <w:rPr>
                <w:rFonts w:ascii="Times New Roman" w:hAnsi="Times New Roman" w:cs="Times New Roman"/>
                <w:sz w:val="20"/>
                <w:szCs w:val="20"/>
              </w:rPr>
              <w:t>End amount of the interval within which the sum insured of the individual underwriting risk belongs and needs to be aggregated.</w:t>
            </w:r>
          </w:p>
        </w:tc>
      </w:tr>
      <w:tr w:rsidR="008F3C64" w:rsidRPr="00FF0155" w:rsidTr="00A5714A">
        <w:trPr>
          <w:trHeight w:val="714"/>
        </w:trPr>
        <w:tc>
          <w:tcPr>
            <w:tcW w:w="1526" w:type="dxa"/>
          </w:tcPr>
          <w:p w:rsidR="00FF0155" w:rsidRDefault="00B666F1" w:rsidP="00FF0155">
            <w:pPr>
              <w:rPr>
                <w:rFonts w:ascii="Times New Roman" w:hAnsi="Times New Roman" w:cs="Times New Roman"/>
                <w:sz w:val="20"/>
                <w:szCs w:val="20"/>
              </w:rPr>
            </w:pPr>
            <w:r w:rsidRPr="00FF0155">
              <w:rPr>
                <w:rFonts w:ascii="Times New Roman" w:hAnsi="Times New Roman" w:cs="Times New Roman"/>
                <w:sz w:val="20"/>
                <w:szCs w:val="20"/>
              </w:rPr>
              <w:t>C0040</w:t>
            </w:r>
            <w:r w:rsidR="004E600B" w:rsidRPr="00FF0155">
              <w:rPr>
                <w:rFonts w:ascii="Times New Roman" w:hAnsi="Times New Roman" w:cs="Times New Roman"/>
                <w:sz w:val="20"/>
                <w:szCs w:val="20"/>
              </w:rPr>
              <w:t>/R0010</w:t>
            </w:r>
            <w:r w:rsidR="00FF0155">
              <w:rPr>
                <w:rFonts w:ascii="Times New Roman" w:hAnsi="Times New Roman" w:cs="Times New Roman"/>
                <w:sz w:val="20"/>
                <w:szCs w:val="20"/>
              </w:rPr>
              <w:t>-</w:t>
            </w:r>
            <w:r w:rsidR="004E600B" w:rsidRPr="00FF0155">
              <w:rPr>
                <w:rFonts w:ascii="Times New Roman" w:hAnsi="Times New Roman" w:cs="Times New Roman"/>
                <w:sz w:val="20"/>
                <w:szCs w:val="20"/>
              </w:rPr>
              <w:t>R0210</w:t>
            </w:r>
          </w:p>
          <w:p w:rsidR="008F3C64" w:rsidRPr="00FF0155" w:rsidRDefault="00FF0155" w:rsidP="00FF0155">
            <w:pPr>
              <w:rPr>
                <w:rFonts w:ascii="Times New Roman" w:hAnsi="Times New Roman" w:cs="Times New Roman"/>
                <w:sz w:val="20"/>
                <w:szCs w:val="20"/>
              </w:rPr>
            </w:pPr>
            <w:r>
              <w:rPr>
                <w:rFonts w:ascii="Times New Roman" w:hAnsi="Times New Roman" w:cs="Times New Roman"/>
                <w:sz w:val="20"/>
                <w:szCs w:val="20"/>
              </w:rPr>
              <w:t>(C1-C21)</w:t>
            </w:r>
          </w:p>
        </w:tc>
        <w:tc>
          <w:tcPr>
            <w:tcW w:w="1559" w:type="dxa"/>
          </w:tcPr>
          <w:p w:rsidR="008F3C64" w:rsidRPr="00FF0155" w:rsidRDefault="008F3C64" w:rsidP="00CB40B8">
            <w:pPr>
              <w:rPr>
                <w:rFonts w:ascii="Times New Roman" w:hAnsi="Times New Roman" w:cs="Times New Roman"/>
                <w:sz w:val="20"/>
                <w:szCs w:val="20"/>
              </w:rPr>
            </w:pPr>
            <w:r w:rsidRPr="00FF0155">
              <w:rPr>
                <w:rFonts w:ascii="Times New Roman" w:hAnsi="Times New Roman" w:cs="Times New Roman"/>
                <w:sz w:val="20"/>
                <w:szCs w:val="20"/>
              </w:rPr>
              <w:t>Number of underwriting risks</w:t>
            </w:r>
          </w:p>
        </w:tc>
        <w:tc>
          <w:tcPr>
            <w:tcW w:w="6157" w:type="dxa"/>
          </w:tcPr>
          <w:p w:rsidR="008F3C64" w:rsidRPr="00FF0155" w:rsidRDefault="008F3C64" w:rsidP="00CB40B8">
            <w:pPr>
              <w:rPr>
                <w:rFonts w:ascii="Times New Roman" w:hAnsi="Times New Roman" w:cs="Times New Roman"/>
                <w:sz w:val="20"/>
                <w:szCs w:val="20"/>
              </w:rPr>
            </w:pPr>
            <w:r w:rsidRPr="00FF0155">
              <w:rPr>
                <w:rFonts w:ascii="Times New Roman" w:hAnsi="Times New Roman" w:cs="Times New Roman"/>
                <w:sz w:val="20"/>
                <w:szCs w:val="20"/>
              </w:rPr>
              <w:t xml:space="preserve">The number of underwriting risks whose sum insured falls within the start amount and end amount of the applicable bracket. </w:t>
            </w:r>
          </w:p>
        </w:tc>
      </w:tr>
      <w:tr w:rsidR="004E600B" w:rsidRPr="00FF0155" w:rsidTr="0054255B">
        <w:trPr>
          <w:trHeight w:val="965"/>
        </w:trPr>
        <w:tc>
          <w:tcPr>
            <w:tcW w:w="1526" w:type="dxa"/>
          </w:tcPr>
          <w:p w:rsidR="004E600B" w:rsidRDefault="004E600B" w:rsidP="00B666F1">
            <w:pPr>
              <w:rPr>
                <w:rFonts w:ascii="Times New Roman" w:hAnsi="Times New Roman" w:cs="Times New Roman"/>
                <w:sz w:val="20"/>
                <w:szCs w:val="20"/>
              </w:rPr>
            </w:pPr>
            <w:r w:rsidRPr="00FF0155">
              <w:rPr>
                <w:rFonts w:ascii="Times New Roman" w:hAnsi="Times New Roman" w:cs="Times New Roman"/>
                <w:sz w:val="20"/>
                <w:szCs w:val="20"/>
              </w:rPr>
              <w:t>C0040/R0220</w:t>
            </w:r>
          </w:p>
          <w:p w:rsidR="00AD0D8A" w:rsidRPr="00FF0155" w:rsidRDefault="00AD0D8A" w:rsidP="00B666F1">
            <w:pPr>
              <w:rPr>
                <w:rFonts w:ascii="Times New Roman" w:hAnsi="Times New Roman" w:cs="Times New Roman"/>
                <w:sz w:val="20"/>
                <w:szCs w:val="20"/>
              </w:rPr>
            </w:pPr>
          </w:p>
        </w:tc>
        <w:tc>
          <w:tcPr>
            <w:tcW w:w="1559" w:type="dxa"/>
          </w:tcPr>
          <w:p w:rsidR="004E600B" w:rsidRPr="00FF0155" w:rsidRDefault="004E600B" w:rsidP="00CB40B8">
            <w:pPr>
              <w:rPr>
                <w:rFonts w:ascii="Times New Roman" w:hAnsi="Times New Roman" w:cs="Times New Roman"/>
                <w:sz w:val="20"/>
                <w:szCs w:val="20"/>
              </w:rPr>
            </w:pPr>
            <w:r w:rsidRPr="00FF0155">
              <w:rPr>
                <w:rFonts w:ascii="Times New Roman" w:hAnsi="Times New Roman" w:cs="Times New Roman"/>
                <w:sz w:val="20"/>
                <w:szCs w:val="20"/>
              </w:rPr>
              <w:t>Number of underwriting risks – Total</w:t>
            </w:r>
          </w:p>
        </w:tc>
        <w:tc>
          <w:tcPr>
            <w:tcW w:w="6157" w:type="dxa"/>
            <w:noWrap/>
          </w:tcPr>
          <w:p w:rsidR="004E600B" w:rsidRPr="00FF0155" w:rsidRDefault="004E600B" w:rsidP="004E600B">
            <w:pPr>
              <w:rPr>
                <w:rFonts w:ascii="Times New Roman" w:hAnsi="Times New Roman" w:cs="Times New Roman"/>
                <w:sz w:val="20"/>
                <w:szCs w:val="20"/>
              </w:rPr>
            </w:pPr>
            <w:r w:rsidRPr="00FF0155">
              <w:rPr>
                <w:rFonts w:ascii="Times New Roman" w:hAnsi="Times New Roman" w:cs="Times New Roman"/>
                <w:sz w:val="20"/>
                <w:szCs w:val="20"/>
              </w:rPr>
              <w:t>Total number of underwriting risks reported in all brackets.</w:t>
            </w:r>
          </w:p>
          <w:p w:rsidR="004E600B" w:rsidRPr="00FF0155" w:rsidRDefault="004E600B" w:rsidP="004E600B">
            <w:pPr>
              <w:rPr>
                <w:rFonts w:ascii="Times New Roman" w:hAnsi="Times New Roman" w:cs="Times New Roman"/>
                <w:sz w:val="20"/>
                <w:szCs w:val="20"/>
              </w:rPr>
            </w:pPr>
          </w:p>
        </w:tc>
      </w:tr>
      <w:tr w:rsidR="004E600B" w:rsidRPr="00FF0155" w:rsidTr="00A5714A">
        <w:trPr>
          <w:trHeight w:val="965"/>
        </w:trPr>
        <w:tc>
          <w:tcPr>
            <w:tcW w:w="1526" w:type="dxa"/>
          </w:tcPr>
          <w:p w:rsidR="004E600B" w:rsidRDefault="004E600B" w:rsidP="00AD0D8A">
            <w:pPr>
              <w:rPr>
                <w:rFonts w:ascii="Times New Roman" w:hAnsi="Times New Roman" w:cs="Times New Roman"/>
                <w:sz w:val="20"/>
                <w:szCs w:val="20"/>
              </w:rPr>
            </w:pPr>
            <w:r w:rsidRPr="00FF0155">
              <w:rPr>
                <w:rFonts w:ascii="Times New Roman" w:hAnsi="Times New Roman" w:cs="Times New Roman"/>
                <w:sz w:val="20"/>
                <w:szCs w:val="20"/>
              </w:rPr>
              <w:lastRenderedPageBreak/>
              <w:t>C0050/R0010</w:t>
            </w:r>
            <w:r w:rsidR="00AD0D8A">
              <w:rPr>
                <w:rFonts w:ascii="Times New Roman" w:hAnsi="Times New Roman" w:cs="Times New Roman"/>
                <w:sz w:val="20"/>
                <w:szCs w:val="20"/>
              </w:rPr>
              <w:t>-</w:t>
            </w:r>
            <w:r w:rsidRPr="00FF0155">
              <w:rPr>
                <w:rFonts w:ascii="Times New Roman" w:hAnsi="Times New Roman" w:cs="Times New Roman"/>
                <w:sz w:val="20"/>
                <w:szCs w:val="20"/>
              </w:rPr>
              <w:t>R0210</w:t>
            </w:r>
          </w:p>
          <w:p w:rsidR="00AD0D8A" w:rsidRPr="00FF0155" w:rsidRDefault="00AD0D8A" w:rsidP="00AD0D8A">
            <w:pPr>
              <w:rPr>
                <w:rFonts w:ascii="Times New Roman" w:hAnsi="Times New Roman" w:cs="Times New Roman"/>
                <w:sz w:val="20"/>
                <w:szCs w:val="20"/>
              </w:rPr>
            </w:pPr>
            <w:r>
              <w:rPr>
                <w:rFonts w:ascii="Times New Roman" w:hAnsi="Times New Roman" w:cs="Times New Roman"/>
                <w:sz w:val="20"/>
                <w:szCs w:val="20"/>
              </w:rPr>
              <w:t>(D1-D21)</w:t>
            </w:r>
          </w:p>
        </w:tc>
        <w:tc>
          <w:tcPr>
            <w:tcW w:w="1559" w:type="dxa"/>
          </w:tcPr>
          <w:p w:rsidR="004E600B" w:rsidRPr="00FF0155" w:rsidRDefault="004E600B" w:rsidP="00CB40B8">
            <w:pPr>
              <w:rPr>
                <w:rFonts w:ascii="Times New Roman" w:hAnsi="Times New Roman" w:cs="Times New Roman"/>
                <w:sz w:val="20"/>
                <w:szCs w:val="20"/>
              </w:rPr>
            </w:pPr>
            <w:r w:rsidRPr="00FF0155">
              <w:rPr>
                <w:rFonts w:ascii="Times New Roman" w:hAnsi="Times New Roman" w:cs="Times New Roman"/>
                <w:sz w:val="20"/>
                <w:szCs w:val="20"/>
              </w:rPr>
              <w:t>Total sum insured</w:t>
            </w:r>
          </w:p>
        </w:tc>
        <w:tc>
          <w:tcPr>
            <w:tcW w:w="6157" w:type="dxa"/>
            <w:noWrap/>
          </w:tcPr>
          <w:p w:rsidR="004E600B" w:rsidRPr="00FF0155" w:rsidRDefault="004E600B" w:rsidP="008F3C64">
            <w:pPr>
              <w:rPr>
                <w:rFonts w:ascii="Times New Roman" w:hAnsi="Times New Roman" w:cs="Times New Roman"/>
                <w:sz w:val="20"/>
                <w:szCs w:val="20"/>
              </w:rPr>
            </w:pPr>
            <w:r w:rsidRPr="00FF0155">
              <w:rPr>
                <w:rFonts w:ascii="Times New Roman" w:hAnsi="Times New Roman" w:cs="Times New Roman"/>
                <w:sz w:val="20"/>
                <w:szCs w:val="20"/>
              </w:rPr>
              <w:t>The aggregated amount of the sum insured, on a gross basis and using the reporting currency, of all the individual underwriting risks, whose sum insured falls within the start amount and end amount of the applicable bracket.</w:t>
            </w:r>
          </w:p>
        </w:tc>
      </w:tr>
      <w:tr w:rsidR="00F51215" w:rsidRPr="00FF0155" w:rsidTr="0054255B">
        <w:trPr>
          <w:trHeight w:val="965"/>
        </w:trPr>
        <w:tc>
          <w:tcPr>
            <w:tcW w:w="1526" w:type="dxa"/>
          </w:tcPr>
          <w:p w:rsidR="00F51215" w:rsidRPr="00FF0155" w:rsidRDefault="00F51215" w:rsidP="00B666F1">
            <w:pPr>
              <w:rPr>
                <w:rFonts w:ascii="Times New Roman" w:hAnsi="Times New Roman" w:cs="Times New Roman"/>
                <w:sz w:val="20"/>
                <w:szCs w:val="20"/>
              </w:rPr>
            </w:pPr>
            <w:r w:rsidRPr="00FF0155">
              <w:rPr>
                <w:rFonts w:ascii="Times New Roman" w:hAnsi="Times New Roman" w:cs="Times New Roman"/>
                <w:sz w:val="20"/>
                <w:szCs w:val="20"/>
              </w:rPr>
              <w:t>C0050/R0220</w:t>
            </w:r>
          </w:p>
        </w:tc>
        <w:tc>
          <w:tcPr>
            <w:tcW w:w="1559" w:type="dxa"/>
          </w:tcPr>
          <w:p w:rsidR="00F51215" w:rsidRPr="00FF0155" w:rsidRDefault="00F51215" w:rsidP="00CB40B8">
            <w:pPr>
              <w:rPr>
                <w:rFonts w:ascii="Times New Roman" w:hAnsi="Times New Roman" w:cs="Times New Roman"/>
                <w:sz w:val="20"/>
                <w:szCs w:val="20"/>
              </w:rPr>
            </w:pPr>
            <w:r w:rsidRPr="00FF0155">
              <w:rPr>
                <w:rFonts w:ascii="Times New Roman" w:hAnsi="Times New Roman" w:cs="Times New Roman"/>
                <w:sz w:val="20"/>
                <w:szCs w:val="20"/>
              </w:rPr>
              <w:t>Total sum insured – Total</w:t>
            </w:r>
          </w:p>
        </w:tc>
        <w:tc>
          <w:tcPr>
            <w:tcW w:w="6157" w:type="dxa"/>
            <w:noWrap/>
          </w:tcPr>
          <w:p w:rsidR="00F51215" w:rsidRPr="00FF0155" w:rsidRDefault="00F51215" w:rsidP="00F51215">
            <w:pPr>
              <w:rPr>
                <w:rFonts w:ascii="Times New Roman" w:hAnsi="Times New Roman" w:cs="Times New Roman"/>
                <w:sz w:val="20"/>
                <w:szCs w:val="20"/>
              </w:rPr>
            </w:pPr>
            <w:r w:rsidRPr="00FF0155">
              <w:rPr>
                <w:rFonts w:ascii="Times New Roman" w:hAnsi="Times New Roman" w:cs="Times New Roman"/>
                <w:sz w:val="20"/>
                <w:szCs w:val="20"/>
              </w:rPr>
              <w:t>Total of the aggregated amounts of the sum insured, on a gross basis and using the reporting currency, of all the individual underwriting risks reported in all brackets.</w:t>
            </w:r>
          </w:p>
          <w:p w:rsidR="00F51215" w:rsidRPr="00FF0155" w:rsidRDefault="00F51215" w:rsidP="00F51215">
            <w:pPr>
              <w:rPr>
                <w:rFonts w:ascii="Times New Roman" w:hAnsi="Times New Roman" w:cs="Times New Roman"/>
                <w:sz w:val="20"/>
                <w:szCs w:val="20"/>
              </w:rPr>
            </w:pPr>
          </w:p>
        </w:tc>
      </w:tr>
      <w:tr w:rsidR="004E600B" w:rsidRPr="00FF0155" w:rsidTr="00A5714A">
        <w:trPr>
          <w:trHeight w:val="965"/>
        </w:trPr>
        <w:tc>
          <w:tcPr>
            <w:tcW w:w="1526" w:type="dxa"/>
          </w:tcPr>
          <w:p w:rsidR="004E600B" w:rsidRDefault="004E600B" w:rsidP="00AD0D8A">
            <w:pPr>
              <w:rPr>
                <w:rFonts w:ascii="Times New Roman" w:hAnsi="Times New Roman" w:cs="Times New Roman"/>
                <w:sz w:val="20"/>
                <w:szCs w:val="20"/>
              </w:rPr>
            </w:pPr>
            <w:r w:rsidRPr="00FF0155">
              <w:rPr>
                <w:rFonts w:ascii="Times New Roman" w:hAnsi="Times New Roman" w:cs="Times New Roman"/>
                <w:sz w:val="20"/>
                <w:szCs w:val="20"/>
              </w:rPr>
              <w:t>C0060/R0010</w:t>
            </w:r>
            <w:r w:rsidR="00AD0D8A">
              <w:rPr>
                <w:rFonts w:ascii="Times New Roman" w:hAnsi="Times New Roman" w:cs="Times New Roman"/>
                <w:sz w:val="20"/>
                <w:szCs w:val="20"/>
              </w:rPr>
              <w:t>-</w:t>
            </w:r>
            <w:r w:rsidR="00AD0D8A" w:rsidRPr="00FF0155">
              <w:rPr>
                <w:rFonts w:ascii="Times New Roman" w:hAnsi="Times New Roman" w:cs="Times New Roman"/>
                <w:sz w:val="20"/>
                <w:szCs w:val="20"/>
              </w:rPr>
              <w:t xml:space="preserve"> </w:t>
            </w:r>
            <w:r w:rsidRPr="00FF0155">
              <w:rPr>
                <w:rFonts w:ascii="Times New Roman" w:hAnsi="Times New Roman" w:cs="Times New Roman"/>
                <w:sz w:val="20"/>
                <w:szCs w:val="20"/>
              </w:rPr>
              <w:t>R0210</w:t>
            </w:r>
          </w:p>
          <w:p w:rsidR="00AD0D8A" w:rsidRPr="00FF0155" w:rsidRDefault="00AD0D8A" w:rsidP="00AD0D8A">
            <w:pPr>
              <w:rPr>
                <w:rFonts w:ascii="Times New Roman" w:hAnsi="Times New Roman" w:cs="Times New Roman"/>
                <w:sz w:val="20"/>
                <w:szCs w:val="20"/>
              </w:rPr>
            </w:pPr>
            <w:r>
              <w:rPr>
                <w:rFonts w:ascii="Times New Roman" w:hAnsi="Times New Roman" w:cs="Times New Roman"/>
                <w:sz w:val="20"/>
                <w:szCs w:val="20"/>
              </w:rPr>
              <w:t>(E1-E21)</w:t>
            </w:r>
          </w:p>
        </w:tc>
        <w:tc>
          <w:tcPr>
            <w:tcW w:w="1559" w:type="dxa"/>
          </w:tcPr>
          <w:p w:rsidR="004E600B" w:rsidRPr="00FF0155" w:rsidRDefault="004E600B" w:rsidP="00CB40B8">
            <w:pPr>
              <w:rPr>
                <w:rFonts w:ascii="Times New Roman" w:hAnsi="Times New Roman" w:cs="Times New Roman"/>
                <w:sz w:val="20"/>
                <w:szCs w:val="20"/>
              </w:rPr>
            </w:pPr>
            <w:r w:rsidRPr="00FF0155">
              <w:rPr>
                <w:rFonts w:ascii="Times New Roman" w:hAnsi="Times New Roman" w:cs="Times New Roman"/>
                <w:sz w:val="20"/>
                <w:szCs w:val="20"/>
              </w:rPr>
              <w:t>Total annual written premium</w:t>
            </w:r>
          </w:p>
        </w:tc>
        <w:tc>
          <w:tcPr>
            <w:tcW w:w="6157" w:type="dxa"/>
            <w:noWrap/>
          </w:tcPr>
          <w:p w:rsidR="004E600B" w:rsidRPr="00FF0155" w:rsidRDefault="004E600B" w:rsidP="00716B20">
            <w:pPr>
              <w:rPr>
                <w:rFonts w:ascii="Times New Roman" w:hAnsi="Times New Roman" w:cs="Times New Roman"/>
                <w:sz w:val="20"/>
                <w:szCs w:val="20"/>
              </w:rPr>
            </w:pPr>
            <w:r w:rsidRPr="00FF0155">
              <w:rPr>
                <w:rFonts w:ascii="Times New Roman" w:hAnsi="Times New Roman" w:cs="Times New Roman"/>
                <w:sz w:val="20"/>
                <w:szCs w:val="20"/>
              </w:rPr>
              <w:t xml:space="preserve">The aggregated amount of the written premium </w:t>
            </w:r>
            <w:ins w:id="27" w:author="Author">
              <w:r w:rsidR="00716B20" w:rsidRPr="00716B20">
                <w:rPr>
                  <w:rFonts w:ascii="Times New Roman" w:hAnsi="Times New Roman" w:cs="Times New Roman"/>
                  <w:sz w:val="20"/>
                  <w:szCs w:val="20"/>
                </w:rPr>
                <w:t>as defined in article 1(11) of Delegated Regulation (EU) 2015/35</w:t>
              </w:r>
            </w:ins>
            <w:r w:rsidRPr="00FF0155">
              <w:rPr>
                <w:rFonts w:ascii="Times New Roman" w:hAnsi="Times New Roman" w:cs="Times New Roman"/>
                <w:sz w:val="20"/>
                <w:szCs w:val="20"/>
              </w:rPr>
              <w:t xml:space="preserve">of the underlying underwriting risks. </w:t>
            </w:r>
          </w:p>
        </w:tc>
      </w:tr>
      <w:tr w:rsidR="00F51215" w:rsidRPr="00FF0155" w:rsidTr="0054255B">
        <w:trPr>
          <w:trHeight w:val="965"/>
        </w:trPr>
        <w:tc>
          <w:tcPr>
            <w:tcW w:w="1526" w:type="dxa"/>
          </w:tcPr>
          <w:p w:rsidR="00F51215" w:rsidRPr="00FF0155" w:rsidRDefault="00F51215" w:rsidP="00B666F1">
            <w:pPr>
              <w:rPr>
                <w:rFonts w:ascii="Times New Roman" w:hAnsi="Times New Roman" w:cs="Times New Roman"/>
                <w:sz w:val="20"/>
                <w:szCs w:val="20"/>
              </w:rPr>
            </w:pPr>
            <w:r w:rsidRPr="00FF0155">
              <w:rPr>
                <w:rFonts w:ascii="Times New Roman" w:hAnsi="Times New Roman" w:cs="Times New Roman"/>
                <w:sz w:val="20"/>
                <w:szCs w:val="20"/>
              </w:rPr>
              <w:t>C0060/R0220</w:t>
            </w:r>
          </w:p>
        </w:tc>
        <w:tc>
          <w:tcPr>
            <w:tcW w:w="1559" w:type="dxa"/>
          </w:tcPr>
          <w:p w:rsidR="00F51215" w:rsidRPr="00FF0155" w:rsidRDefault="00F51215" w:rsidP="00CB40B8">
            <w:pPr>
              <w:rPr>
                <w:rFonts w:ascii="Times New Roman" w:hAnsi="Times New Roman" w:cs="Times New Roman"/>
                <w:sz w:val="20"/>
                <w:szCs w:val="20"/>
              </w:rPr>
            </w:pPr>
            <w:r w:rsidRPr="00FF0155">
              <w:rPr>
                <w:rFonts w:ascii="Times New Roman" w:hAnsi="Times New Roman" w:cs="Times New Roman"/>
                <w:sz w:val="20"/>
                <w:szCs w:val="20"/>
              </w:rPr>
              <w:t>Total annual written premium – Total</w:t>
            </w:r>
          </w:p>
        </w:tc>
        <w:tc>
          <w:tcPr>
            <w:tcW w:w="6157" w:type="dxa"/>
            <w:noWrap/>
          </w:tcPr>
          <w:p w:rsidR="00F51215" w:rsidRPr="00FF0155" w:rsidRDefault="00F51215" w:rsidP="00F51215">
            <w:pPr>
              <w:rPr>
                <w:rFonts w:ascii="Times New Roman" w:hAnsi="Times New Roman" w:cs="Times New Roman"/>
                <w:sz w:val="20"/>
                <w:szCs w:val="20"/>
              </w:rPr>
            </w:pPr>
            <w:r w:rsidRPr="00FF0155">
              <w:rPr>
                <w:rFonts w:ascii="Times New Roman" w:hAnsi="Times New Roman" w:cs="Times New Roman"/>
                <w:sz w:val="20"/>
                <w:szCs w:val="20"/>
              </w:rPr>
              <w:t>Total of the aggregated amounts of the annual written premium reported in all brackets.</w:t>
            </w:r>
          </w:p>
          <w:p w:rsidR="00F51215" w:rsidRPr="00FF0155" w:rsidRDefault="00F51215" w:rsidP="00F51215">
            <w:pPr>
              <w:rPr>
                <w:rFonts w:ascii="Times New Roman" w:hAnsi="Times New Roman" w:cs="Times New Roman"/>
                <w:sz w:val="20"/>
                <w:szCs w:val="20"/>
              </w:rPr>
            </w:pPr>
          </w:p>
        </w:tc>
      </w:tr>
    </w:tbl>
    <w:p w:rsidR="00BB7862" w:rsidRDefault="00BB7862" w:rsidP="0054255B"/>
    <w:sectPr w:rsidR="00BB7862" w:rsidSect="0027479D">
      <w:pgSz w:w="11906" w:h="16838"/>
      <w:pgMar w:top="1135"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C45E3"/>
    <w:multiLevelType w:val="hybridMultilevel"/>
    <w:tmpl w:val="A42237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7DF76A9"/>
    <w:multiLevelType w:val="hybridMultilevel"/>
    <w:tmpl w:val="170C76C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nsid w:val="1A8D4FBD"/>
    <w:multiLevelType w:val="hybridMultilevel"/>
    <w:tmpl w:val="8E52483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282F3F82"/>
    <w:multiLevelType w:val="hybridMultilevel"/>
    <w:tmpl w:val="41048F6E"/>
    <w:lvl w:ilvl="0" w:tplc="AA0AC2A2">
      <w:start w:val="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8AE5AF3"/>
    <w:multiLevelType w:val="hybridMultilevel"/>
    <w:tmpl w:val="A566E9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3CE965E4"/>
    <w:multiLevelType w:val="hybridMultilevel"/>
    <w:tmpl w:val="2B7C96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3F0B44C4"/>
    <w:multiLevelType w:val="hybridMultilevel"/>
    <w:tmpl w:val="6CA44D3A"/>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495"/>
        </w:tabs>
        <w:ind w:left="1495" w:hanging="360"/>
      </w:pPr>
      <w:rPr>
        <w:i w:val="0"/>
      </w:rPr>
    </w:lvl>
    <w:lvl w:ilvl="2" w:tplc="0809001B">
      <w:start w:val="1"/>
      <w:numFmt w:val="lowerRoman"/>
      <w:lvlText w:val="%3."/>
      <w:lvlJc w:val="right"/>
      <w:pPr>
        <w:tabs>
          <w:tab w:val="num" w:pos="2307"/>
        </w:tabs>
        <w:ind w:left="2307" w:hanging="180"/>
      </w:pPr>
      <w:rPr>
        <w:color w:val="auto"/>
      </w:rPr>
    </w:lvl>
    <w:lvl w:ilvl="3" w:tplc="6430101A">
      <w:start w:val="1"/>
      <w:numFmt w:val="decimal"/>
      <w:lvlText w:val="(%4)"/>
      <w:lvlJc w:val="left"/>
      <w:pPr>
        <w:tabs>
          <w:tab w:val="num" w:pos="7448"/>
        </w:tabs>
        <w:ind w:left="744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7">
    <w:nsid w:val="5B8F5667"/>
    <w:multiLevelType w:val="hybridMultilevel"/>
    <w:tmpl w:val="1F068D72"/>
    <w:lvl w:ilvl="0" w:tplc="9EDAB2F6">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7D560E3B"/>
    <w:multiLevelType w:val="hybridMultilevel"/>
    <w:tmpl w:val="1ADA99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0"/>
  </w:num>
  <w:num w:numId="5">
    <w:abstractNumId w:val="4"/>
  </w:num>
  <w:num w:numId="6">
    <w:abstractNumId w:val="2"/>
  </w:num>
  <w:num w:numId="7">
    <w:abstractNumId w:val="5"/>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revisionView w:inkAnnotations="0"/>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C23722"/>
    <w:rsid w:val="000003F5"/>
    <w:rsid w:val="00066EF6"/>
    <w:rsid w:val="00072A8B"/>
    <w:rsid w:val="0009624D"/>
    <w:rsid w:val="00096560"/>
    <w:rsid w:val="000A78FB"/>
    <w:rsid w:val="000E7942"/>
    <w:rsid w:val="00105986"/>
    <w:rsid w:val="0013605F"/>
    <w:rsid w:val="00163944"/>
    <w:rsid w:val="00173F9C"/>
    <w:rsid w:val="00175041"/>
    <w:rsid w:val="0019221B"/>
    <w:rsid w:val="00194853"/>
    <w:rsid w:val="001A7774"/>
    <w:rsid w:val="001E3CE8"/>
    <w:rsid w:val="001F1DFE"/>
    <w:rsid w:val="001F7D5B"/>
    <w:rsid w:val="00226AD3"/>
    <w:rsid w:val="0027479D"/>
    <w:rsid w:val="002772BE"/>
    <w:rsid w:val="00286F3C"/>
    <w:rsid w:val="002B0887"/>
    <w:rsid w:val="002B5B06"/>
    <w:rsid w:val="00300533"/>
    <w:rsid w:val="00310B95"/>
    <w:rsid w:val="0031427E"/>
    <w:rsid w:val="003772DD"/>
    <w:rsid w:val="003B566F"/>
    <w:rsid w:val="003B7DA6"/>
    <w:rsid w:val="003D2F18"/>
    <w:rsid w:val="004251EA"/>
    <w:rsid w:val="00460F87"/>
    <w:rsid w:val="00465E85"/>
    <w:rsid w:val="004E5E9C"/>
    <w:rsid w:val="004E600B"/>
    <w:rsid w:val="00500505"/>
    <w:rsid w:val="005234A1"/>
    <w:rsid w:val="0054255B"/>
    <w:rsid w:val="005604FB"/>
    <w:rsid w:val="00560905"/>
    <w:rsid w:val="00590296"/>
    <w:rsid w:val="005B495A"/>
    <w:rsid w:val="00652F47"/>
    <w:rsid w:val="0069094E"/>
    <w:rsid w:val="00693A80"/>
    <w:rsid w:val="0069589A"/>
    <w:rsid w:val="006A63E6"/>
    <w:rsid w:val="006B7F5E"/>
    <w:rsid w:val="006E3E84"/>
    <w:rsid w:val="0071632D"/>
    <w:rsid w:val="00716B20"/>
    <w:rsid w:val="007405CD"/>
    <w:rsid w:val="007463B3"/>
    <w:rsid w:val="007568FB"/>
    <w:rsid w:val="007E5EC0"/>
    <w:rsid w:val="008515F6"/>
    <w:rsid w:val="008808D4"/>
    <w:rsid w:val="00880AD8"/>
    <w:rsid w:val="008F3C64"/>
    <w:rsid w:val="0091435C"/>
    <w:rsid w:val="00933761"/>
    <w:rsid w:val="009350D6"/>
    <w:rsid w:val="009A78F1"/>
    <w:rsid w:val="009C3DB6"/>
    <w:rsid w:val="00A078A9"/>
    <w:rsid w:val="00A16F09"/>
    <w:rsid w:val="00A41D0F"/>
    <w:rsid w:val="00A5714A"/>
    <w:rsid w:val="00A81DA7"/>
    <w:rsid w:val="00A823E5"/>
    <w:rsid w:val="00A83138"/>
    <w:rsid w:val="00AA1E4D"/>
    <w:rsid w:val="00AC2D1D"/>
    <w:rsid w:val="00AC40B6"/>
    <w:rsid w:val="00AC4C2C"/>
    <w:rsid w:val="00AD0D8A"/>
    <w:rsid w:val="00AE522A"/>
    <w:rsid w:val="00AE5AA3"/>
    <w:rsid w:val="00B00C66"/>
    <w:rsid w:val="00B06870"/>
    <w:rsid w:val="00B53900"/>
    <w:rsid w:val="00B6349C"/>
    <w:rsid w:val="00B666F1"/>
    <w:rsid w:val="00BA02E4"/>
    <w:rsid w:val="00BB6E8A"/>
    <w:rsid w:val="00BB7862"/>
    <w:rsid w:val="00BC7170"/>
    <w:rsid w:val="00BE2378"/>
    <w:rsid w:val="00BF5574"/>
    <w:rsid w:val="00C10739"/>
    <w:rsid w:val="00C23722"/>
    <w:rsid w:val="00C60779"/>
    <w:rsid w:val="00CA6E8C"/>
    <w:rsid w:val="00CB743B"/>
    <w:rsid w:val="00CC1651"/>
    <w:rsid w:val="00CE26E3"/>
    <w:rsid w:val="00CF2FE9"/>
    <w:rsid w:val="00D03018"/>
    <w:rsid w:val="00D06D57"/>
    <w:rsid w:val="00D12C21"/>
    <w:rsid w:val="00D13993"/>
    <w:rsid w:val="00D45376"/>
    <w:rsid w:val="00D81491"/>
    <w:rsid w:val="00DB79CB"/>
    <w:rsid w:val="00E108F4"/>
    <w:rsid w:val="00E1142B"/>
    <w:rsid w:val="00E14817"/>
    <w:rsid w:val="00E17F40"/>
    <w:rsid w:val="00E50B88"/>
    <w:rsid w:val="00E54138"/>
    <w:rsid w:val="00E70116"/>
    <w:rsid w:val="00E76C56"/>
    <w:rsid w:val="00EA0FE1"/>
    <w:rsid w:val="00F07A3D"/>
    <w:rsid w:val="00F10D5D"/>
    <w:rsid w:val="00F13CB7"/>
    <w:rsid w:val="00F33B58"/>
    <w:rsid w:val="00F3446A"/>
    <w:rsid w:val="00F36761"/>
    <w:rsid w:val="00F51215"/>
    <w:rsid w:val="00F67CF1"/>
    <w:rsid w:val="00F77271"/>
    <w:rsid w:val="00F77AA0"/>
    <w:rsid w:val="00FB5534"/>
    <w:rsid w:val="00FC3D53"/>
    <w:rsid w:val="00FF0155"/>
    <w:rsid w:val="00FF37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237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C40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40B6"/>
    <w:rPr>
      <w:rFonts w:ascii="Tahoma" w:hAnsi="Tahoma" w:cs="Tahoma"/>
      <w:sz w:val="16"/>
      <w:szCs w:val="16"/>
    </w:rPr>
  </w:style>
  <w:style w:type="character" w:styleId="CommentReference">
    <w:name w:val="annotation reference"/>
    <w:basedOn w:val="DefaultParagraphFont"/>
    <w:uiPriority w:val="99"/>
    <w:semiHidden/>
    <w:unhideWhenUsed/>
    <w:rsid w:val="00AC40B6"/>
    <w:rPr>
      <w:sz w:val="16"/>
      <w:szCs w:val="16"/>
    </w:rPr>
  </w:style>
  <w:style w:type="paragraph" w:styleId="CommentText">
    <w:name w:val="annotation text"/>
    <w:basedOn w:val="Normal"/>
    <w:link w:val="CommentTextChar"/>
    <w:uiPriority w:val="99"/>
    <w:semiHidden/>
    <w:unhideWhenUsed/>
    <w:rsid w:val="00AC40B6"/>
    <w:pPr>
      <w:spacing w:line="240" w:lineRule="auto"/>
    </w:pPr>
    <w:rPr>
      <w:sz w:val="20"/>
      <w:szCs w:val="20"/>
    </w:rPr>
  </w:style>
  <w:style w:type="character" w:customStyle="1" w:styleId="CommentTextChar">
    <w:name w:val="Comment Text Char"/>
    <w:basedOn w:val="DefaultParagraphFont"/>
    <w:link w:val="CommentText"/>
    <w:uiPriority w:val="99"/>
    <w:semiHidden/>
    <w:rsid w:val="00AC40B6"/>
    <w:rPr>
      <w:sz w:val="20"/>
      <w:szCs w:val="20"/>
    </w:rPr>
  </w:style>
  <w:style w:type="paragraph" w:styleId="CommentSubject">
    <w:name w:val="annotation subject"/>
    <w:basedOn w:val="CommentText"/>
    <w:next w:val="CommentText"/>
    <w:link w:val="CommentSubjectChar"/>
    <w:uiPriority w:val="99"/>
    <w:semiHidden/>
    <w:unhideWhenUsed/>
    <w:rsid w:val="00AC40B6"/>
    <w:rPr>
      <w:b/>
      <w:bCs/>
    </w:rPr>
  </w:style>
  <w:style w:type="character" w:customStyle="1" w:styleId="CommentSubjectChar">
    <w:name w:val="Comment Subject Char"/>
    <w:basedOn w:val="CommentTextChar"/>
    <w:link w:val="CommentSubject"/>
    <w:uiPriority w:val="99"/>
    <w:semiHidden/>
    <w:rsid w:val="00AC40B6"/>
    <w:rPr>
      <w:b/>
      <w:bCs/>
      <w:sz w:val="20"/>
      <w:szCs w:val="20"/>
    </w:rPr>
  </w:style>
  <w:style w:type="paragraph" w:styleId="Revision">
    <w:name w:val="Revision"/>
    <w:hidden/>
    <w:uiPriority w:val="99"/>
    <w:semiHidden/>
    <w:rsid w:val="00B6349C"/>
    <w:pPr>
      <w:spacing w:after="0" w:line="240" w:lineRule="auto"/>
    </w:pPr>
  </w:style>
  <w:style w:type="paragraph" w:styleId="ListParagraph">
    <w:name w:val="List Paragraph"/>
    <w:basedOn w:val="Normal"/>
    <w:uiPriority w:val="34"/>
    <w:qFormat/>
    <w:rsid w:val="00B6349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237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C40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40B6"/>
    <w:rPr>
      <w:rFonts w:ascii="Tahoma" w:hAnsi="Tahoma" w:cs="Tahoma"/>
      <w:sz w:val="16"/>
      <w:szCs w:val="16"/>
    </w:rPr>
  </w:style>
  <w:style w:type="character" w:styleId="CommentReference">
    <w:name w:val="annotation reference"/>
    <w:basedOn w:val="DefaultParagraphFont"/>
    <w:uiPriority w:val="99"/>
    <w:semiHidden/>
    <w:unhideWhenUsed/>
    <w:rsid w:val="00AC40B6"/>
    <w:rPr>
      <w:sz w:val="16"/>
      <w:szCs w:val="16"/>
    </w:rPr>
  </w:style>
  <w:style w:type="paragraph" w:styleId="CommentText">
    <w:name w:val="annotation text"/>
    <w:basedOn w:val="Normal"/>
    <w:link w:val="CommentTextChar"/>
    <w:uiPriority w:val="99"/>
    <w:semiHidden/>
    <w:unhideWhenUsed/>
    <w:rsid w:val="00AC40B6"/>
    <w:pPr>
      <w:spacing w:line="240" w:lineRule="auto"/>
    </w:pPr>
    <w:rPr>
      <w:sz w:val="20"/>
      <w:szCs w:val="20"/>
    </w:rPr>
  </w:style>
  <w:style w:type="character" w:customStyle="1" w:styleId="CommentTextChar">
    <w:name w:val="Comment Text Char"/>
    <w:basedOn w:val="DefaultParagraphFont"/>
    <w:link w:val="CommentText"/>
    <w:uiPriority w:val="99"/>
    <w:semiHidden/>
    <w:rsid w:val="00AC40B6"/>
    <w:rPr>
      <w:sz w:val="20"/>
      <w:szCs w:val="20"/>
    </w:rPr>
  </w:style>
  <w:style w:type="paragraph" w:styleId="CommentSubject">
    <w:name w:val="annotation subject"/>
    <w:basedOn w:val="CommentText"/>
    <w:next w:val="CommentText"/>
    <w:link w:val="CommentSubjectChar"/>
    <w:uiPriority w:val="99"/>
    <w:semiHidden/>
    <w:unhideWhenUsed/>
    <w:rsid w:val="00AC40B6"/>
    <w:rPr>
      <w:b/>
      <w:bCs/>
    </w:rPr>
  </w:style>
  <w:style w:type="character" w:customStyle="1" w:styleId="CommentSubjectChar">
    <w:name w:val="Comment Subject Char"/>
    <w:basedOn w:val="CommentTextChar"/>
    <w:link w:val="CommentSubject"/>
    <w:uiPriority w:val="99"/>
    <w:semiHidden/>
    <w:rsid w:val="00AC40B6"/>
    <w:rPr>
      <w:b/>
      <w:bCs/>
      <w:sz w:val="20"/>
      <w:szCs w:val="20"/>
    </w:rPr>
  </w:style>
  <w:style w:type="paragraph" w:styleId="Revision">
    <w:name w:val="Revision"/>
    <w:hidden/>
    <w:uiPriority w:val="99"/>
    <w:semiHidden/>
    <w:rsid w:val="00B6349C"/>
    <w:pPr>
      <w:spacing w:after="0" w:line="240" w:lineRule="auto"/>
    </w:pPr>
  </w:style>
  <w:style w:type="paragraph" w:styleId="ListParagraph">
    <w:name w:val="List Paragraph"/>
    <w:basedOn w:val="Normal"/>
    <w:uiPriority w:val="34"/>
    <w:qFormat/>
    <w:rsid w:val="00B634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769195">
      <w:bodyDiv w:val="1"/>
      <w:marLeft w:val="0"/>
      <w:marRight w:val="0"/>
      <w:marTop w:val="0"/>
      <w:marBottom w:val="0"/>
      <w:divBdr>
        <w:top w:val="none" w:sz="0" w:space="0" w:color="auto"/>
        <w:left w:val="none" w:sz="0" w:space="0" w:color="auto"/>
        <w:bottom w:val="none" w:sz="0" w:space="0" w:color="auto"/>
        <w:right w:val="none" w:sz="0" w:space="0" w:color="auto"/>
      </w:divBdr>
    </w:div>
    <w:div w:id="1212422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C71C0-E109-4CDA-BC8D-C68063729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1015</Words>
  <Characters>5787</Characters>
  <Application>Microsoft Office Word</Application>
  <DocSecurity>0</DocSecurity>
  <Lines>48</Lines>
  <Paragraphs>13</Paragraphs>
  <ScaleCrop>false</ScaleCrop>
  <Company/>
  <LinksUpToDate>false</LinksUpToDate>
  <CharactersWithSpaces>6789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2015-07-02T23:30:00Z</dcterms:created>
  <dcterms:modified xsi:type="dcterms:W3CDTF">2015-07-02T23:30:00Z</dcterms:modified>
</cp:coreProperties>
</file>